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AC69" w14:textId="77777777" w:rsidR="00C15D04" w:rsidRPr="00021734" w:rsidRDefault="00C15D04" w:rsidP="00C15D04">
      <w:pPr>
        <w:rPr>
          <w:rFonts w:cs="Arial"/>
          <w:szCs w:val="22"/>
        </w:rPr>
      </w:pPr>
    </w:p>
    <w:p w14:paraId="5E7118E0" w14:textId="77777777" w:rsidR="00C15D04" w:rsidRPr="00021734" w:rsidRDefault="00C15D04" w:rsidP="00C15D04">
      <w:pPr>
        <w:rPr>
          <w:rFonts w:cs="Arial"/>
          <w:szCs w:val="22"/>
        </w:rPr>
      </w:pPr>
    </w:p>
    <w:p w14:paraId="33D43652" w14:textId="77777777" w:rsidR="00C15D04" w:rsidRPr="00021734" w:rsidRDefault="00C15D04" w:rsidP="00C15D04">
      <w:pPr>
        <w:rPr>
          <w:rFonts w:cs="Arial"/>
          <w:szCs w:val="22"/>
        </w:rPr>
      </w:pPr>
    </w:p>
    <w:p w14:paraId="6F34C5AC" w14:textId="77777777" w:rsidR="00C15D04" w:rsidRPr="00021734" w:rsidRDefault="00C15D04" w:rsidP="00C15D04">
      <w:pPr>
        <w:rPr>
          <w:rFonts w:cs="Arial"/>
          <w:szCs w:val="22"/>
        </w:rPr>
      </w:pPr>
    </w:p>
    <w:p w14:paraId="60B09D2F" w14:textId="77777777" w:rsidR="00672FC6" w:rsidRDefault="00672FC6" w:rsidP="00C15D04">
      <w:pPr>
        <w:jc w:val="center"/>
        <w:rPr>
          <w:rFonts w:cs="Arial"/>
          <w:b/>
          <w:szCs w:val="22"/>
        </w:rPr>
      </w:pPr>
    </w:p>
    <w:p w14:paraId="586589B4" w14:textId="77777777" w:rsidR="00672FC6" w:rsidRDefault="00672FC6" w:rsidP="00C15D04">
      <w:pPr>
        <w:jc w:val="center"/>
        <w:rPr>
          <w:rFonts w:cs="Arial"/>
          <w:b/>
          <w:szCs w:val="22"/>
        </w:rPr>
      </w:pPr>
    </w:p>
    <w:p w14:paraId="5690482D" w14:textId="21F8EDC4" w:rsidR="00C15D04" w:rsidRPr="002C77E7" w:rsidRDefault="00C15D04" w:rsidP="00C15D04">
      <w:pPr>
        <w:jc w:val="center"/>
        <w:rPr>
          <w:rFonts w:cs="Arial"/>
          <w:b/>
          <w:szCs w:val="22"/>
        </w:rPr>
      </w:pPr>
      <w:r w:rsidRPr="002C77E7">
        <w:rPr>
          <w:rFonts w:cs="Arial"/>
          <w:b/>
          <w:szCs w:val="22"/>
        </w:rPr>
        <w:t xml:space="preserve">PROJET DE MARCHE N° </w:t>
      </w:r>
      <w:r w:rsidR="00167DF8" w:rsidRPr="00167DF8">
        <w:rPr>
          <w:rFonts w:cs="Arial"/>
          <w:b/>
          <w:szCs w:val="22"/>
        </w:rPr>
        <w:t>B25-025</w:t>
      </w:r>
      <w:r w:rsidR="00A07161">
        <w:rPr>
          <w:rFonts w:cs="Arial"/>
          <w:b/>
          <w:szCs w:val="22"/>
        </w:rPr>
        <w:t>25</w:t>
      </w:r>
      <w:r w:rsidR="00167DF8" w:rsidRPr="00167DF8">
        <w:rPr>
          <w:rFonts w:cs="Arial"/>
          <w:b/>
          <w:szCs w:val="22"/>
        </w:rPr>
        <w:t>-ES</w:t>
      </w:r>
    </w:p>
    <w:p w14:paraId="782DC760" w14:textId="77777777" w:rsidR="00C15D04" w:rsidRPr="00021734" w:rsidRDefault="00C15D04" w:rsidP="00C15D04">
      <w:pPr>
        <w:rPr>
          <w:rFonts w:cs="Arial"/>
          <w:szCs w:val="22"/>
        </w:rPr>
      </w:pPr>
    </w:p>
    <w:p w14:paraId="366BD8DE" w14:textId="77777777" w:rsidR="00C15D04" w:rsidRDefault="00C15D04" w:rsidP="00C15D04">
      <w:pPr>
        <w:pStyle w:val="Arial"/>
        <w:numPr>
          <w:ilvl w:val="0"/>
          <w:numId w:val="0"/>
        </w:numPr>
        <w:outlineLvl w:val="9"/>
        <w:rPr>
          <w:b/>
        </w:rPr>
      </w:pPr>
      <w:bookmarkStart w:id="0" w:name="_Toc116899422"/>
      <w:bookmarkStart w:id="1" w:name="_Toc116900009"/>
      <w:bookmarkStart w:id="2" w:name="_Toc188171694"/>
      <w:r w:rsidRPr="00315F70">
        <w:rPr>
          <w:b/>
        </w:rPr>
        <w:t>ENTRE</w:t>
      </w:r>
      <w:bookmarkEnd w:id="0"/>
      <w:bookmarkEnd w:id="1"/>
      <w:bookmarkEnd w:id="2"/>
    </w:p>
    <w:p w14:paraId="626B8A7F" w14:textId="77777777" w:rsidR="00C15D04" w:rsidRPr="00021734" w:rsidRDefault="00C15D04" w:rsidP="00C15D04">
      <w:pPr>
        <w:jc w:val="both"/>
        <w:rPr>
          <w:rFonts w:cs="Arial"/>
          <w:szCs w:val="22"/>
        </w:rPr>
      </w:pPr>
    </w:p>
    <w:p w14:paraId="52AD1FC6" w14:textId="77777777" w:rsidR="00C15D04" w:rsidRPr="00021734" w:rsidRDefault="00C15D04" w:rsidP="00C15D04">
      <w:pPr>
        <w:jc w:val="both"/>
        <w:rPr>
          <w:rFonts w:cs="Arial"/>
          <w:szCs w:val="22"/>
        </w:rPr>
      </w:pPr>
    </w:p>
    <w:p w14:paraId="56A8CF83" w14:textId="77777777" w:rsidR="00C15D04" w:rsidRDefault="00C15D04" w:rsidP="00C15D04">
      <w:pPr>
        <w:jc w:val="both"/>
        <w:rPr>
          <w:rFonts w:cs="Arial"/>
          <w:szCs w:val="22"/>
        </w:rPr>
      </w:pPr>
      <w:r>
        <w:rPr>
          <w:rFonts w:cs="Arial"/>
          <w:b/>
          <w:szCs w:val="22"/>
        </w:rPr>
        <w:t>LE COMMISSARIAT A L'ENERGIE ATOMIQUE</w:t>
      </w:r>
      <w:r w:rsidR="00D51067">
        <w:rPr>
          <w:rFonts w:cs="Arial"/>
          <w:b/>
          <w:szCs w:val="22"/>
        </w:rPr>
        <w:t xml:space="preserve"> ET AUX ENERGIES ALTERNATIVES</w:t>
      </w:r>
      <w:r>
        <w:rPr>
          <w:rFonts w:cs="Arial"/>
          <w:szCs w:val="22"/>
        </w:rPr>
        <w:t xml:space="preserve">, établissement public de recherche à caractère scientifique technique et industriel, </w:t>
      </w:r>
    </w:p>
    <w:p w14:paraId="252DB39A" w14:textId="77777777" w:rsidR="00C15D04" w:rsidRDefault="00C15D04" w:rsidP="00C15D04">
      <w:pPr>
        <w:jc w:val="both"/>
        <w:rPr>
          <w:rFonts w:cs="Arial"/>
          <w:szCs w:val="22"/>
        </w:rPr>
      </w:pPr>
      <w:r>
        <w:rPr>
          <w:rFonts w:cs="Arial"/>
          <w:szCs w:val="22"/>
        </w:rPr>
        <w:t>dont le siège social est situé Bâtiment Le Ponant D - 25 rue Leblanc à Paris 15</w:t>
      </w:r>
      <w:r>
        <w:rPr>
          <w:rFonts w:cs="Arial"/>
          <w:szCs w:val="22"/>
          <w:vertAlign w:val="superscript"/>
        </w:rPr>
        <w:t>ème</w:t>
      </w:r>
      <w:r>
        <w:rPr>
          <w:rFonts w:cs="Arial"/>
          <w:szCs w:val="22"/>
        </w:rPr>
        <w:t>,</w:t>
      </w:r>
    </w:p>
    <w:p w14:paraId="654FDAB5" w14:textId="77777777" w:rsidR="00C15D04" w:rsidRDefault="00C15D04" w:rsidP="00C15D04">
      <w:pPr>
        <w:jc w:val="both"/>
        <w:rPr>
          <w:rFonts w:cs="Arial"/>
          <w:szCs w:val="22"/>
        </w:rPr>
      </w:pPr>
      <w:r>
        <w:rPr>
          <w:rFonts w:cs="Arial"/>
          <w:szCs w:val="22"/>
        </w:rPr>
        <w:t>immatriculé au Registre du Commerce et des Sociétés de Paris sous le numéro R.C.S PARIS B 775 685 019</w:t>
      </w:r>
    </w:p>
    <w:p w14:paraId="438641B2" w14:textId="28C3CB15" w:rsidR="00B97118" w:rsidRDefault="00C15D04" w:rsidP="00C15D04">
      <w:pPr>
        <w:autoSpaceDE w:val="0"/>
        <w:autoSpaceDN w:val="0"/>
        <w:adjustRightInd w:val="0"/>
        <w:spacing w:line="240" w:lineRule="exact"/>
        <w:rPr>
          <w:rFonts w:cs="Arial"/>
          <w:szCs w:val="22"/>
        </w:rPr>
      </w:pPr>
      <w:r>
        <w:rPr>
          <w:rFonts w:cs="Arial"/>
          <w:color w:val="000000"/>
          <w:szCs w:val="22"/>
        </w:rPr>
        <w:t xml:space="preserve">représenté par </w:t>
      </w:r>
      <w:r w:rsidR="003D2366">
        <w:rPr>
          <w:rFonts w:cs="Arial"/>
          <w:color w:val="000000"/>
          <w:szCs w:val="22"/>
        </w:rPr>
        <w:t>Madame/</w:t>
      </w:r>
      <w:r>
        <w:rPr>
          <w:rFonts w:cs="Arial"/>
          <w:color w:val="000000"/>
          <w:szCs w:val="22"/>
        </w:rPr>
        <w:t>Monsieur ____________</w:t>
      </w:r>
      <w:r w:rsidR="000C6A38">
        <w:rPr>
          <w:rFonts w:cs="Arial"/>
          <w:color w:val="000000"/>
          <w:szCs w:val="22"/>
        </w:rPr>
        <w:t>___________________</w:t>
      </w:r>
      <w:r>
        <w:rPr>
          <w:rFonts w:cs="Arial"/>
          <w:szCs w:val="22"/>
        </w:rPr>
        <w:t xml:space="preserve">, </w:t>
      </w:r>
    </w:p>
    <w:p w14:paraId="109331BE" w14:textId="1EA80269" w:rsidR="00C15D04" w:rsidRDefault="00C15D04" w:rsidP="00C15D04">
      <w:pPr>
        <w:autoSpaceDE w:val="0"/>
        <w:autoSpaceDN w:val="0"/>
        <w:adjustRightInd w:val="0"/>
        <w:spacing w:line="240" w:lineRule="exact"/>
        <w:rPr>
          <w:rFonts w:cs="Arial"/>
          <w:color w:val="000000"/>
          <w:szCs w:val="22"/>
        </w:rPr>
      </w:pPr>
      <w:r>
        <w:rPr>
          <w:rFonts w:cs="Arial"/>
          <w:szCs w:val="22"/>
        </w:rPr>
        <w:t>agissant en qualité de ________________</w:t>
      </w:r>
      <w:r w:rsidR="000C6A38">
        <w:rPr>
          <w:rFonts w:cs="Arial"/>
          <w:szCs w:val="22"/>
        </w:rPr>
        <w:t>______________</w:t>
      </w:r>
      <w:r>
        <w:rPr>
          <w:rFonts w:cs="Arial"/>
          <w:szCs w:val="22"/>
        </w:rPr>
        <w:t>,</w:t>
      </w:r>
    </w:p>
    <w:p w14:paraId="79E804F6" w14:textId="77777777" w:rsidR="00C15D04" w:rsidRDefault="00C15D04" w:rsidP="00C15D04">
      <w:pPr>
        <w:jc w:val="both"/>
        <w:rPr>
          <w:rFonts w:cs="Arial"/>
          <w:szCs w:val="22"/>
        </w:rPr>
      </w:pPr>
    </w:p>
    <w:p w14:paraId="55134162" w14:textId="77777777" w:rsidR="00C15D04" w:rsidRPr="00021734" w:rsidRDefault="00C15D04" w:rsidP="00C15D04">
      <w:pPr>
        <w:jc w:val="both"/>
        <w:rPr>
          <w:rFonts w:cs="Arial"/>
          <w:szCs w:val="22"/>
        </w:rPr>
      </w:pPr>
      <w:r>
        <w:rPr>
          <w:rFonts w:cs="Arial"/>
          <w:szCs w:val="22"/>
        </w:rPr>
        <w:t xml:space="preserve">ci-après dénommé « </w:t>
      </w:r>
      <w:r>
        <w:rPr>
          <w:rFonts w:cs="Arial"/>
          <w:b/>
          <w:szCs w:val="22"/>
        </w:rPr>
        <w:t>le CEA</w:t>
      </w:r>
      <w:r>
        <w:rPr>
          <w:rFonts w:cs="Arial"/>
          <w:szCs w:val="22"/>
        </w:rPr>
        <w:t xml:space="preserve"> »</w:t>
      </w:r>
    </w:p>
    <w:p w14:paraId="5EC03BB8" w14:textId="77777777" w:rsidR="00C15D04" w:rsidRPr="00021734" w:rsidRDefault="00C15D04" w:rsidP="00C15D04">
      <w:pPr>
        <w:rPr>
          <w:rFonts w:cs="Arial"/>
          <w:szCs w:val="22"/>
        </w:rPr>
      </w:pPr>
    </w:p>
    <w:p w14:paraId="0FBFE9FF" w14:textId="77777777" w:rsidR="00C15D04" w:rsidRPr="00021734" w:rsidRDefault="00C15D04" w:rsidP="00C15D04">
      <w:pPr>
        <w:jc w:val="right"/>
        <w:rPr>
          <w:rFonts w:cs="Arial"/>
          <w:b/>
          <w:szCs w:val="22"/>
        </w:rPr>
      </w:pPr>
      <w:r w:rsidRPr="00021734">
        <w:rPr>
          <w:rFonts w:cs="Arial"/>
          <w:b/>
          <w:szCs w:val="22"/>
        </w:rPr>
        <w:t>d'une part,</w:t>
      </w:r>
    </w:p>
    <w:p w14:paraId="43BA14BF" w14:textId="57A389EB" w:rsidR="00C15D04" w:rsidRPr="00021734" w:rsidRDefault="00C15D04" w:rsidP="00C15D04">
      <w:pPr>
        <w:rPr>
          <w:rFonts w:cs="Arial"/>
          <w:szCs w:val="22"/>
        </w:rPr>
      </w:pPr>
    </w:p>
    <w:p w14:paraId="54BAC11F" w14:textId="77777777" w:rsidR="00C15D04" w:rsidRDefault="00C15D04" w:rsidP="00C15D04">
      <w:pPr>
        <w:rPr>
          <w:rFonts w:cs="Arial"/>
          <w:szCs w:val="22"/>
        </w:rPr>
      </w:pPr>
    </w:p>
    <w:p w14:paraId="1B8FA505" w14:textId="77777777" w:rsidR="00C15D04" w:rsidRPr="00315F70" w:rsidRDefault="00C15D04" w:rsidP="00C15D04">
      <w:pPr>
        <w:pStyle w:val="Arial"/>
        <w:numPr>
          <w:ilvl w:val="0"/>
          <w:numId w:val="0"/>
        </w:numPr>
        <w:outlineLvl w:val="9"/>
        <w:rPr>
          <w:b/>
        </w:rPr>
      </w:pPr>
      <w:bookmarkStart w:id="3" w:name="_Toc116899423"/>
      <w:bookmarkStart w:id="4" w:name="_Toc116900010"/>
      <w:bookmarkStart w:id="5" w:name="_Toc188171695"/>
      <w:r w:rsidRPr="00315F70">
        <w:rPr>
          <w:b/>
        </w:rPr>
        <w:t>ET</w:t>
      </w:r>
      <w:bookmarkEnd w:id="3"/>
      <w:bookmarkEnd w:id="4"/>
      <w:bookmarkEnd w:id="5"/>
    </w:p>
    <w:p w14:paraId="70BA73BA" w14:textId="77777777" w:rsidR="00C15D04" w:rsidRPr="00021734" w:rsidRDefault="00C15D04" w:rsidP="00C15D04">
      <w:pPr>
        <w:jc w:val="both"/>
        <w:rPr>
          <w:rFonts w:cs="Arial"/>
          <w:szCs w:val="22"/>
        </w:rPr>
      </w:pPr>
    </w:p>
    <w:p w14:paraId="3BF68847" w14:textId="77777777" w:rsidR="00C15D04" w:rsidRPr="00021734" w:rsidRDefault="00C15D04" w:rsidP="00C15D04">
      <w:pPr>
        <w:rPr>
          <w:rFonts w:cs="Arial"/>
          <w:szCs w:val="22"/>
        </w:rPr>
      </w:pPr>
    </w:p>
    <w:p w14:paraId="7BD6E03C" w14:textId="7E748F5D" w:rsidR="00C15D04" w:rsidRDefault="00C15D04" w:rsidP="00C15D04">
      <w:pPr>
        <w:jc w:val="both"/>
        <w:rPr>
          <w:rFonts w:cs="Arial"/>
          <w:b/>
          <w:szCs w:val="22"/>
        </w:rPr>
      </w:pPr>
      <w:r>
        <w:rPr>
          <w:rFonts w:cs="Arial"/>
          <w:b/>
          <w:szCs w:val="22"/>
        </w:rPr>
        <w:t xml:space="preserve">La société </w:t>
      </w:r>
      <w:r w:rsidRPr="00A04476">
        <w:rPr>
          <w:rFonts w:cs="Arial"/>
          <w:szCs w:val="22"/>
          <w:highlight w:val="cyan"/>
        </w:rPr>
        <w:t>_______________</w:t>
      </w:r>
      <w:r w:rsidR="000C6A38" w:rsidRPr="00A04476">
        <w:rPr>
          <w:rFonts w:cs="Arial"/>
          <w:szCs w:val="22"/>
          <w:highlight w:val="cyan"/>
        </w:rPr>
        <w:t>_______</w:t>
      </w:r>
      <w:r w:rsidRPr="00A04476">
        <w:rPr>
          <w:rFonts w:cs="Arial"/>
          <w:szCs w:val="22"/>
          <w:highlight w:val="cyan"/>
        </w:rPr>
        <w:t>,</w:t>
      </w:r>
    </w:p>
    <w:p w14:paraId="7D6552D5" w14:textId="77777777" w:rsidR="00C15D04" w:rsidRDefault="00C15D04" w:rsidP="00C15D04">
      <w:pPr>
        <w:jc w:val="both"/>
        <w:rPr>
          <w:rFonts w:cs="Arial"/>
          <w:szCs w:val="22"/>
        </w:rPr>
      </w:pPr>
      <w:r>
        <w:rPr>
          <w:rFonts w:cs="Arial"/>
          <w:szCs w:val="22"/>
        </w:rPr>
        <w:t xml:space="preserve">dont le siège social est situé </w:t>
      </w:r>
      <w:r w:rsidRPr="00A04476">
        <w:rPr>
          <w:rFonts w:cs="Arial"/>
          <w:szCs w:val="22"/>
          <w:highlight w:val="cyan"/>
        </w:rPr>
        <w:t>__________________,</w:t>
      </w:r>
    </w:p>
    <w:p w14:paraId="3327AB18" w14:textId="41812732" w:rsidR="00C15D04" w:rsidRDefault="00C15D04" w:rsidP="00C15D04">
      <w:pPr>
        <w:jc w:val="both"/>
        <w:rPr>
          <w:rFonts w:cs="Arial"/>
          <w:szCs w:val="22"/>
        </w:rPr>
      </w:pPr>
      <w:r>
        <w:rPr>
          <w:rFonts w:cs="Arial"/>
          <w:szCs w:val="22"/>
        </w:rPr>
        <w:t xml:space="preserve">immatriculée au Registre du Commerce et des Sociétés de </w:t>
      </w:r>
      <w:r w:rsidR="000C6A38" w:rsidRPr="00A04476">
        <w:rPr>
          <w:rFonts w:cs="Arial"/>
          <w:szCs w:val="22"/>
          <w:highlight w:val="cyan"/>
        </w:rPr>
        <w:t>____________________</w:t>
      </w:r>
      <w:r w:rsidRPr="00A04476">
        <w:rPr>
          <w:rFonts w:cs="Arial"/>
          <w:szCs w:val="22"/>
          <w:highlight w:val="cyan"/>
        </w:rPr>
        <w:t xml:space="preserve"> </w:t>
      </w:r>
      <w:r>
        <w:rPr>
          <w:rFonts w:cs="Arial"/>
          <w:szCs w:val="22"/>
        </w:rPr>
        <w:t xml:space="preserve">sous le numéro R.C.S </w:t>
      </w:r>
      <w:r w:rsidR="000C6A38" w:rsidRPr="00A04476">
        <w:rPr>
          <w:rFonts w:cs="Arial"/>
          <w:szCs w:val="22"/>
          <w:highlight w:val="cyan"/>
        </w:rPr>
        <w:t>_____________________</w:t>
      </w:r>
      <w:r w:rsidRPr="00A04476">
        <w:rPr>
          <w:rFonts w:cs="Arial"/>
          <w:szCs w:val="22"/>
          <w:highlight w:val="cyan"/>
        </w:rPr>
        <w:t>,</w:t>
      </w:r>
    </w:p>
    <w:p w14:paraId="13DB78FC" w14:textId="641B0EFB" w:rsidR="00C15D04" w:rsidRDefault="00C15D04" w:rsidP="00C15D04">
      <w:pPr>
        <w:autoSpaceDE w:val="0"/>
        <w:autoSpaceDN w:val="0"/>
        <w:adjustRightInd w:val="0"/>
        <w:spacing w:line="240" w:lineRule="exact"/>
        <w:rPr>
          <w:rFonts w:cs="Arial"/>
          <w:color w:val="000000"/>
          <w:szCs w:val="22"/>
        </w:rPr>
      </w:pPr>
      <w:r>
        <w:rPr>
          <w:rFonts w:cs="Arial"/>
          <w:color w:val="000000"/>
          <w:szCs w:val="22"/>
        </w:rPr>
        <w:t>représentée par M</w:t>
      </w:r>
      <w:r w:rsidR="000C6A38">
        <w:rPr>
          <w:rFonts w:cs="Arial"/>
          <w:color w:val="000000"/>
          <w:szCs w:val="22"/>
        </w:rPr>
        <w:t>adame/ M</w:t>
      </w:r>
      <w:r>
        <w:rPr>
          <w:rFonts w:cs="Arial"/>
          <w:color w:val="000000"/>
          <w:szCs w:val="22"/>
        </w:rPr>
        <w:t xml:space="preserve">onsieur </w:t>
      </w:r>
      <w:r w:rsidRPr="00A04476">
        <w:rPr>
          <w:rFonts w:cs="Arial"/>
          <w:color w:val="000000"/>
          <w:szCs w:val="22"/>
          <w:highlight w:val="cyan"/>
        </w:rPr>
        <w:t>____________</w:t>
      </w:r>
      <w:r w:rsidR="000C6A38" w:rsidRPr="00A04476">
        <w:rPr>
          <w:rFonts w:cs="Arial"/>
          <w:color w:val="000000"/>
          <w:szCs w:val="22"/>
          <w:highlight w:val="cyan"/>
        </w:rPr>
        <w:t>___________</w:t>
      </w:r>
      <w:r w:rsidRPr="00A04476">
        <w:rPr>
          <w:rFonts w:cs="Arial"/>
          <w:szCs w:val="22"/>
          <w:highlight w:val="cyan"/>
        </w:rPr>
        <w:t xml:space="preserve">, </w:t>
      </w:r>
      <w:r>
        <w:rPr>
          <w:rFonts w:cs="Arial"/>
          <w:szCs w:val="22"/>
        </w:rPr>
        <w:t xml:space="preserve">agissant en qualité de </w:t>
      </w:r>
      <w:r w:rsidRPr="00A04476">
        <w:rPr>
          <w:rFonts w:cs="Arial"/>
          <w:szCs w:val="22"/>
          <w:highlight w:val="cyan"/>
        </w:rPr>
        <w:t>________________</w:t>
      </w:r>
      <w:r w:rsidR="000C6A38" w:rsidRPr="00A04476">
        <w:rPr>
          <w:rFonts w:cs="Arial"/>
          <w:szCs w:val="22"/>
          <w:highlight w:val="cyan"/>
        </w:rPr>
        <w:t>_______________</w:t>
      </w:r>
      <w:r w:rsidRPr="00A04476">
        <w:rPr>
          <w:rFonts w:cs="Arial"/>
          <w:szCs w:val="22"/>
          <w:highlight w:val="cyan"/>
        </w:rPr>
        <w:t>,</w:t>
      </w:r>
    </w:p>
    <w:p w14:paraId="65BD170A" w14:textId="77777777" w:rsidR="00C15D04" w:rsidRDefault="00C15D04" w:rsidP="00C15D04">
      <w:pPr>
        <w:autoSpaceDE w:val="0"/>
        <w:autoSpaceDN w:val="0"/>
        <w:adjustRightInd w:val="0"/>
        <w:spacing w:line="240" w:lineRule="exact"/>
        <w:jc w:val="both"/>
        <w:rPr>
          <w:rFonts w:cs="Arial"/>
          <w:color w:val="000000"/>
          <w:szCs w:val="22"/>
        </w:rPr>
      </w:pPr>
    </w:p>
    <w:p w14:paraId="2229BD04" w14:textId="77777777" w:rsidR="00C15D04" w:rsidRDefault="00C15D04" w:rsidP="00C15D04">
      <w:pPr>
        <w:autoSpaceDE w:val="0"/>
        <w:autoSpaceDN w:val="0"/>
        <w:adjustRightInd w:val="0"/>
        <w:spacing w:line="240" w:lineRule="exact"/>
        <w:jc w:val="both"/>
        <w:rPr>
          <w:rFonts w:cs="Arial"/>
          <w:color w:val="000000"/>
          <w:szCs w:val="22"/>
        </w:rPr>
      </w:pPr>
      <w:r>
        <w:rPr>
          <w:rFonts w:cs="Arial"/>
          <w:color w:val="000000"/>
          <w:szCs w:val="22"/>
        </w:rPr>
        <w:t>ci-après dénommée « </w:t>
      </w:r>
      <w:r>
        <w:rPr>
          <w:rFonts w:cs="Arial"/>
          <w:b/>
          <w:bCs/>
          <w:color w:val="000000"/>
          <w:szCs w:val="22"/>
        </w:rPr>
        <w:t>le Titulaire »</w:t>
      </w:r>
    </w:p>
    <w:p w14:paraId="364508E3" w14:textId="77777777" w:rsidR="00C15D04" w:rsidRPr="00021734" w:rsidRDefault="00C15D04" w:rsidP="00C15D04">
      <w:pPr>
        <w:autoSpaceDE w:val="0"/>
        <w:autoSpaceDN w:val="0"/>
        <w:adjustRightInd w:val="0"/>
        <w:spacing w:line="240" w:lineRule="exact"/>
        <w:rPr>
          <w:rFonts w:cs="Arial"/>
          <w:color w:val="000000"/>
          <w:szCs w:val="22"/>
        </w:rPr>
      </w:pPr>
    </w:p>
    <w:p w14:paraId="1172BC6B" w14:textId="77777777" w:rsidR="00C15D04" w:rsidRPr="00021734" w:rsidRDefault="00C15D04" w:rsidP="00C15D04">
      <w:pPr>
        <w:rPr>
          <w:rFonts w:cs="Arial"/>
          <w:szCs w:val="22"/>
        </w:rPr>
      </w:pPr>
    </w:p>
    <w:p w14:paraId="79B30113" w14:textId="77777777" w:rsidR="00C15D04" w:rsidRPr="00021734" w:rsidRDefault="00C15D04" w:rsidP="00C15D04">
      <w:pPr>
        <w:jc w:val="right"/>
        <w:rPr>
          <w:rFonts w:cs="Arial"/>
          <w:b/>
          <w:szCs w:val="22"/>
        </w:rPr>
      </w:pPr>
      <w:r w:rsidRPr="00021734">
        <w:rPr>
          <w:rFonts w:cs="Arial"/>
          <w:b/>
          <w:szCs w:val="22"/>
        </w:rPr>
        <w:t>d'autre part,</w:t>
      </w:r>
    </w:p>
    <w:p w14:paraId="633D3C8C" w14:textId="77777777" w:rsidR="00C15D04" w:rsidRDefault="00C15D04" w:rsidP="00C15D04">
      <w:pPr>
        <w:rPr>
          <w:rFonts w:cs="Arial"/>
          <w:szCs w:val="22"/>
        </w:rPr>
      </w:pPr>
    </w:p>
    <w:p w14:paraId="3F48B06F" w14:textId="77777777" w:rsidR="00C15D04" w:rsidRDefault="00C15D04" w:rsidP="00C15D04">
      <w:pPr>
        <w:rPr>
          <w:rFonts w:cs="Arial"/>
          <w:szCs w:val="22"/>
        </w:rPr>
      </w:pPr>
    </w:p>
    <w:p w14:paraId="7ECEBD74" w14:textId="59AAC2A4" w:rsidR="00C15D04" w:rsidRPr="00021734" w:rsidRDefault="00C15D04" w:rsidP="00C15D04">
      <w:pPr>
        <w:rPr>
          <w:rFonts w:cs="Arial"/>
          <w:szCs w:val="22"/>
        </w:rPr>
      </w:pPr>
    </w:p>
    <w:p w14:paraId="5C4701AD" w14:textId="77777777" w:rsidR="00C15D04" w:rsidRDefault="00C15D04" w:rsidP="00C15D04">
      <w:pPr>
        <w:rPr>
          <w:rFonts w:cs="Arial"/>
          <w:szCs w:val="22"/>
        </w:rPr>
      </w:pPr>
    </w:p>
    <w:p w14:paraId="2B18317A" w14:textId="77777777" w:rsidR="00C15D04" w:rsidRPr="00E17835" w:rsidRDefault="00C15D04" w:rsidP="00C15D04">
      <w:pPr>
        <w:jc w:val="center"/>
        <w:rPr>
          <w:rFonts w:cs="Arial"/>
          <w:b/>
          <w:szCs w:val="22"/>
        </w:rPr>
      </w:pPr>
      <w:r w:rsidRPr="00E17835">
        <w:rPr>
          <w:rFonts w:cs="Arial"/>
          <w:b/>
          <w:szCs w:val="22"/>
        </w:rPr>
        <w:t>Il a été convenu et arrêté ce qui suit :</w:t>
      </w:r>
    </w:p>
    <w:p w14:paraId="5A2ED0D0" w14:textId="77777777" w:rsidR="00C15D04" w:rsidRDefault="00C15D04" w:rsidP="00C15D04">
      <w:pPr>
        <w:tabs>
          <w:tab w:val="left" w:pos="4980"/>
        </w:tabs>
        <w:spacing w:before="120" w:line="240" w:lineRule="exact"/>
        <w:jc w:val="both"/>
        <w:rPr>
          <w:rFonts w:cs="Arial"/>
          <w:b/>
          <w:szCs w:val="22"/>
          <w:u w:val="single"/>
        </w:rPr>
      </w:pPr>
      <w:r>
        <w:rPr>
          <w:rFonts w:cs="Arial"/>
          <w:b/>
          <w:szCs w:val="22"/>
          <w:u w:val="single"/>
        </w:rPr>
        <w:br w:type="page"/>
      </w:r>
    </w:p>
    <w:p w14:paraId="510D9DF1" w14:textId="77777777" w:rsidR="00C15D04" w:rsidRDefault="00C15D04" w:rsidP="00C15D04">
      <w:pPr>
        <w:tabs>
          <w:tab w:val="left" w:pos="4980"/>
        </w:tabs>
        <w:spacing w:before="120" w:line="240" w:lineRule="exact"/>
        <w:jc w:val="center"/>
        <w:rPr>
          <w:rFonts w:cs="Arial"/>
          <w:b/>
          <w:szCs w:val="22"/>
          <w:u w:val="single"/>
        </w:rPr>
      </w:pPr>
      <w:r>
        <w:rPr>
          <w:rFonts w:cs="Arial"/>
          <w:b/>
          <w:szCs w:val="22"/>
          <w:u w:val="single"/>
        </w:rPr>
        <w:lastRenderedPageBreak/>
        <w:t>SOMMAIRE</w:t>
      </w:r>
    </w:p>
    <w:p w14:paraId="1271135A" w14:textId="5C0AE6E6" w:rsidR="00C15D04" w:rsidRPr="00C15D04" w:rsidRDefault="00C15D04" w:rsidP="00C15D04">
      <w:pPr>
        <w:pStyle w:val="Titre1"/>
        <w:spacing w:before="120"/>
        <w:rPr>
          <w:szCs w:val="22"/>
        </w:rPr>
      </w:pPr>
    </w:p>
    <w:p w14:paraId="447EAAAB" w14:textId="64E6476D" w:rsidR="008A3560" w:rsidRDefault="00C15D04">
      <w:pPr>
        <w:pStyle w:val="TM1"/>
        <w:tabs>
          <w:tab w:val="right" w:leader="dot" w:pos="8495"/>
        </w:tabs>
        <w:rPr>
          <w:rFonts w:asciiTheme="minorHAnsi" w:eastAsiaTheme="minorEastAsia" w:hAnsiTheme="minorHAnsi" w:cstheme="minorBidi"/>
          <w:b w:val="0"/>
          <w:bCs w:val="0"/>
          <w:caps w:val="0"/>
          <w:noProof/>
          <w:sz w:val="22"/>
          <w:szCs w:val="22"/>
        </w:rPr>
      </w:pPr>
      <w:r w:rsidRPr="00C15D04">
        <w:rPr>
          <w:sz w:val="22"/>
          <w:szCs w:val="22"/>
        </w:rPr>
        <w:fldChar w:fldCharType="begin"/>
      </w:r>
      <w:r w:rsidRPr="00C15D04">
        <w:rPr>
          <w:sz w:val="22"/>
          <w:szCs w:val="22"/>
        </w:rPr>
        <w:instrText xml:space="preserve"> TOC \o "1-1" \h \z \u </w:instrText>
      </w:r>
      <w:r w:rsidRPr="00C15D04">
        <w:rPr>
          <w:sz w:val="22"/>
          <w:szCs w:val="22"/>
        </w:rPr>
        <w:fldChar w:fldCharType="separate"/>
      </w:r>
      <w:hyperlink w:anchor="_Toc201307610" w:history="1">
        <w:r w:rsidR="008A3560" w:rsidRPr="00D44CE3">
          <w:rPr>
            <w:rStyle w:val="Lienhypertexte"/>
            <w:rFonts w:ascii="Arial Gras" w:hAnsi="Arial Gras"/>
            <w:noProof/>
          </w:rPr>
          <w:t>Article 1 -</w:t>
        </w:r>
        <w:r w:rsidR="008A3560" w:rsidRPr="00D44CE3">
          <w:rPr>
            <w:rStyle w:val="Lienhypertexte"/>
            <w:noProof/>
          </w:rPr>
          <w:t xml:space="preserve"> OBJET</w:t>
        </w:r>
        <w:r w:rsidR="008A3560">
          <w:rPr>
            <w:noProof/>
            <w:webHidden/>
          </w:rPr>
          <w:tab/>
        </w:r>
        <w:r w:rsidR="008A3560">
          <w:rPr>
            <w:noProof/>
            <w:webHidden/>
          </w:rPr>
          <w:fldChar w:fldCharType="begin"/>
        </w:r>
        <w:r w:rsidR="008A3560">
          <w:rPr>
            <w:noProof/>
            <w:webHidden/>
          </w:rPr>
          <w:instrText xml:space="preserve"> PAGEREF _Toc201307610 \h </w:instrText>
        </w:r>
        <w:r w:rsidR="008A3560">
          <w:rPr>
            <w:noProof/>
            <w:webHidden/>
          </w:rPr>
        </w:r>
        <w:r w:rsidR="008A3560">
          <w:rPr>
            <w:noProof/>
            <w:webHidden/>
          </w:rPr>
          <w:fldChar w:fldCharType="separate"/>
        </w:r>
        <w:r w:rsidR="008A3560">
          <w:rPr>
            <w:noProof/>
            <w:webHidden/>
          </w:rPr>
          <w:t>3</w:t>
        </w:r>
        <w:r w:rsidR="008A3560">
          <w:rPr>
            <w:noProof/>
            <w:webHidden/>
          </w:rPr>
          <w:fldChar w:fldCharType="end"/>
        </w:r>
      </w:hyperlink>
    </w:p>
    <w:p w14:paraId="4A6634B1" w14:textId="719F3ACE"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11" w:history="1">
        <w:r w:rsidR="008A3560" w:rsidRPr="00D44CE3">
          <w:rPr>
            <w:rStyle w:val="Lienhypertexte"/>
            <w:rFonts w:ascii="Arial Gras" w:hAnsi="Arial Gras"/>
            <w:noProof/>
          </w:rPr>
          <w:t>Article 2 -</w:t>
        </w:r>
        <w:r w:rsidR="008A3560" w:rsidRPr="00D44CE3">
          <w:rPr>
            <w:rStyle w:val="Lienhypertexte"/>
            <w:noProof/>
          </w:rPr>
          <w:t xml:space="preserve"> DOCUMENTS CONTRACTUELS</w:t>
        </w:r>
        <w:r w:rsidR="008A3560">
          <w:rPr>
            <w:noProof/>
            <w:webHidden/>
          </w:rPr>
          <w:tab/>
        </w:r>
        <w:r w:rsidR="008A3560">
          <w:rPr>
            <w:noProof/>
            <w:webHidden/>
          </w:rPr>
          <w:fldChar w:fldCharType="begin"/>
        </w:r>
        <w:r w:rsidR="008A3560">
          <w:rPr>
            <w:noProof/>
            <w:webHidden/>
          </w:rPr>
          <w:instrText xml:space="preserve"> PAGEREF _Toc201307611 \h </w:instrText>
        </w:r>
        <w:r w:rsidR="008A3560">
          <w:rPr>
            <w:noProof/>
            <w:webHidden/>
          </w:rPr>
        </w:r>
        <w:r w:rsidR="008A3560">
          <w:rPr>
            <w:noProof/>
            <w:webHidden/>
          </w:rPr>
          <w:fldChar w:fldCharType="separate"/>
        </w:r>
        <w:r w:rsidR="008A3560">
          <w:rPr>
            <w:noProof/>
            <w:webHidden/>
          </w:rPr>
          <w:t>3</w:t>
        </w:r>
        <w:r w:rsidR="008A3560">
          <w:rPr>
            <w:noProof/>
            <w:webHidden/>
          </w:rPr>
          <w:fldChar w:fldCharType="end"/>
        </w:r>
      </w:hyperlink>
    </w:p>
    <w:p w14:paraId="4E004A95" w14:textId="61CDE737"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12" w:history="1">
        <w:r w:rsidR="008A3560" w:rsidRPr="00D44CE3">
          <w:rPr>
            <w:rStyle w:val="Lienhypertexte"/>
            <w:rFonts w:ascii="Arial Gras" w:hAnsi="Arial Gras"/>
            <w:noProof/>
          </w:rPr>
          <w:t>Article 3 -</w:t>
        </w:r>
        <w:r w:rsidR="008A3560" w:rsidRPr="00D44CE3">
          <w:rPr>
            <w:rStyle w:val="Lienhypertexte"/>
            <w:noProof/>
          </w:rPr>
          <w:t xml:space="preserve"> CORRESPONDANTS</w:t>
        </w:r>
        <w:r w:rsidR="008A3560">
          <w:rPr>
            <w:noProof/>
            <w:webHidden/>
          </w:rPr>
          <w:tab/>
        </w:r>
        <w:r w:rsidR="008A3560">
          <w:rPr>
            <w:noProof/>
            <w:webHidden/>
          </w:rPr>
          <w:fldChar w:fldCharType="begin"/>
        </w:r>
        <w:r w:rsidR="008A3560">
          <w:rPr>
            <w:noProof/>
            <w:webHidden/>
          </w:rPr>
          <w:instrText xml:space="preserve"> PAGEREF _Toc201307612 \h </w:instrText>
        </w:r>
        <w:r w:rsidR="008A3560">
          <w:rPr>
            <w:noProof/>
            <w:webHidden/>
          </w:rPr>
        </w:r>
        <w:r w:rsidR="008A3560">
          <w:rPr>
            <w:noProof/>
            <w:webHidden/>
          </w:rPr>
          <w:fldChar w:fldCharType="separate"/>
        </w:r>
        <w:r w:rsidR="008A3560">
          <w:rPr>
            <w:noProof/>
            <w:webHidden/>
          </w:rPr>
          <w:t>3</w:t>
        </w:r>
        <w:r w:rsidR="008A3560">
          <w:rPr>
            <w:noProof/>
            <w:webHidden/>
          </w:rPr>
          <w:fldChar w:fldCharType="end"/>
        </w:r>
      </w:hyperlink>
    </w:p>
    <w:p w14:paraId="7C3A1FA0" w14:textId="77C68113"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13" w:history="1">
        <w:r w:rsidR="008A3560" w:rsidRPr="00D44CE3">
          <w:rPr>
            <w:rStyle w:val="Lienhypertexte"/>
            <w:rFonts w:ascii="Arial Gras" w:hAnsi="Arial Gras"/>
            <w:noProof/>
          </w:rPr>
          <w:t>Article 4 -</w:t>
        </w:r>
        <w:r w:rsidR="008A3560" w:rsidRPr="00D44CE3">
          <w:rPr>
            <w:rStyle w:val="Lienhypertexte"/>
            <w:noProof/>
          </w:rPr>
          <w:t xml:space="preserve"> ETENDUE DES TRAVAUX</w:t>
        </w:r>
        <w:r w:rsidR="008A3560">
          <w:rPr>
            <w:noProof/>
            <w:webHidden/>
          </w:rPr>
          <w:tab/>
        </w:r>
        <w:r w:rsidR="008A3560">
          <w:rPr>
            <w:noProof/>
            <w:webHidden/>
          </w:rPr>
          <w:fldChar w:fldCharType="begin"/>
        </w:r>
        <w:r w:rsidR="008A3560">
          <w:rPr>
            <w:noProof/>
            <w:webHidden/>
          </w:rPr>
          <w:instrText xml:space="preserve"> PAGEREF _Toc201307613 \h </w:instrText>
        </w:r>
        <w:r w:rsidR="008A3560">
          <w:rPr>
            <w:noProof/>
            <w:webHidden/>
          </w:rPr>
        </w:r>
        <w:r w:rsidR="008A3560">
          <w:rPr>
            <w:noProof/>
            <w:webHidden/>
          </w:rPr>
          <w:fldChar w:fldCharType="separate"/>
        </w:r>
        <w:r w:rsidR="008A3560">
          <w:rPr>
            <w:noProof/>
            <w:webHidden/>
          </w:rPr>
          <w:t>4</w:t>
        </w:r>
        <w:r w:rsidR="008A3560">
          <w:rPr>
            <w:noProof/>
            <w:webHidden/>
          </w:rPr>
          <w:fldChar w:fldCharType="end"/>
        </w:r>
      </w:hyperlink>
    </w:p>
    <w:p w14:paraId="5CDC33BC" w14:textId="00C1C92A"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14" w:history="1">
        <w:r w:rsidR="008A3560" w:rsidRPr="00D44CE3">
          <w:rPr>
            <w:rStyle w:val="Lienhypertexte"/>
            <w:rFonts w:ascii="Arial Gras" w:hAnsi="Arial Gras"/>
            <w:noProof/>
          </w:rPr>
          <w:t>Article 5 -</w:t>
        </w:r>
        <w:r w:rsidR="008A3560" w:rsidRPr="00D44CE3">
          <w:rPr>
            <w:rStyle w:val="Lienhypertexte"/>
            <w:noProof/>
          </w:rPr>
          <w:t xml:space="preserve"> CLAUSE D’INSERTION ET D’EMPLOI</w:t>
        </w:r>
        <w:r w:rsidR="008A3560">
          <w:rPr>
            <w:noProof/>
            <w:webHidden/>
          </w:rPr>
          <w:tab/>
        </w:r>
        <w:r w:rsidR="008A3560">
          <w:rPr>
            <w:noProof/>
            <w:webHidden/>
          </w:rPr>
          <w:fldChar w:fldCharType="begin"/>
        </w:r>
        <w:r w:rsidR="008A3560">
          <w:rPr>
            <w:noProof/>
            <w:webHidden/>
          </w:rPr>
          <w:instrText xml:space="preserve"> PAGEREF _Toc201307614 \h </w:instrText>
        </w:r>
        <w:r w:rsidR="008A3560">
          <w:rPr>
            <w:noProof/>
            <w:webHidden/>
          </w:rPr>
        </w:r>
        <w:r w:rsidR="008A3560">
          <w:rPr>
            <w:noProof/>
            <w:webHidden/>
          </w:rPr>
          <w:fldChar w:fldCharType="separate"/>
        </w:r>
        <w:r w:rsidR="008A3560">
          <w:rPr>
            <w:noProof/>
            <w:webHidden/>
          </w:rPr>
          <w:t>5</w:t>
        </w:r>
        <w:r w:rsidR="008A3560">
          <w:rPr>
            <w:noProof/>
            <w:webHidden/>
          </w:rPr>
          <w:fldChar w:fldCharType="end"/>
        </w:r>
      </w:hyperlink>
    </w:p>
    <w:p w14:paraId="06B9A1D2" w14:textId="532F16B4"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15" w:history="1">
        <w:r w:rsidR="008A3560" w:rsidRPr="00D44CE3">
          <w:rPr>
            <w:rStyle w:val="Lienhypertexte"/>
            <w:rFonts w:ascii="Arial Gras" w:hAnsi="Arial Gras"/>
            <w:noProof/>
          </w:rPr>
          <w:t>Article 6 -</w:t>
        </w:r>
        <w:r w:rsidR="008A3560" w:rsidRPr="00D44CE3">
          <w:rPr>
            <w:rStyle w:val="Lienhypertexte"/>
            <w:noProof/>
          </w:rPr>
          <w:t xml:space="preserve"> CONDITIONS D'EXECUTION</w:t>
        </w:r>
        <w:r w:rsidR="008A3560">
          <w:rPr>
            <w:noProof/>
            <w:webHidden/>
          </w:rPr>
          <w:tab/>
        </w:r>
        <w:r w:rsidR="008A3560">
          <w:rPr>
            <w:noProof/>
            <w:webHidden/>
          </w:rPr>
          <w:fldChar w:fldCharType="begin"/>
        </w:r>
        <w:r w:rsidR="008A3560">
          <w:rPr>
            <w:noProof/>
            <w:webHidden/>
          </w:rPr>
          <w:instrText xml:space="preserve"> PAGEREF _Toc201307615 \h </w:instrText>
        </w:r>
        <w:r w:rsidR="008A3560">
          <w:rPr>
            <w:noProof/>
            <w:webHidden/>
          </w:rPr>
        </w:r>
        <w:r w:rsidR="008A3560">
          <w:rPr>
            <w:noProof/>
            <w:webHidden/>
          </w:rPr>
          <w:fldChar w:fldCharType="separate"/>
        </w:r>
        <w:r w:rsidR="008A3560">
          <w:rPr>
            <w:noProof/>
            <w:webHidden/>
          </w:rPr>
          <w:t>5</w:t>
        </w:r>
        <w:r w:rsidR="008A3560">
          <w:rPr>
            <w:noProof/>
            <w:webHidden/>
          </w:rPr>
          <w:fldChar w:fldCharType="end"/>
        </w:r>
      </w:hyperlink>
    </w:p>
    <w:p w14:paraId="1A81A5B2" w14:textId="76D9809F"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16" w:history="1">
        <w:r w:rsidR="008A3560" w:rsidRPr="00D44CE3">
          <w:rPr>
            <w:rStyle w:val="Lienhypertexte"/>
            <w:rFonts w:ascii="Arial Gras" w:hAnsi="Arial Gras"/>
            <w:noProof/>
          </w:rPr>
          <w:t>Article 7 -</w:t>
        </w:r>
        <w:r w:rsidR="008A3560" w:rsidRPr="00D44CE3">
          <w:rPr>
            <w:rStyle w:val="Lienhypertexte"/>
            <w:noProof/>
          </w:rPr>
          <w:t xml:space="preserve"> OBLIGATIONS DU TITULAIRE</w:t>
        </w:r>
        <w:r w:rsidR="008A3560">
          <w:rPr>
            <w:noProof/>
            <w:webHidden/>
          </w:rPr>
          <w:tab/>
        </w:r>
        <w:r w:rsidR="008A3560">
          <w:rPr>
            <w:noProof/>
            <w:webHidden/>
          </w:rPr>
          <w:fldChar w:fldCharType="begin"/>
        </w:r>
        <w:r w:rsidR="008A3560">
          <w:rPr>
            <w:noProof/>
            <w:webHidden/>
          </w:rPr>
          <w:instrText xml:space="preserve"> PAGEREF _Toc201307616 \h </w:instrText>
        </w:r>
        <w:r w:rsidR="008A3560">
          <w:rPr>
            <w:noProof/>
            <w:webHidden/>
          </w:rPr>
        </w:r>
        <w:r w:rsidR="008A3560">
          <w:rPr>
            <w:noProof/>
            <w:webHidden/>
          </w:rPr>
          <w:fldChar w:fldCharType="separate"/>
        </w:r>
        <w:r w:rsidR="008A3560">
          <w:rPr>
            <w:noProof/>
            <w:webHidden/>
          </w:rPr>
          <w:t>6</w:t>
        </w:r>
        <w:r w:rsidR="008A3560">
          <w:rPr>
            <w:noProof/>
            <w:webHidden/>
          </w:rPr>
          <w:fldChar w:fldCharType="end"/>
        </w:r>
      </w:hyperlink>
    </w:p>
    <w:p w14:paraId="7ABE5E2D" w14:textId="3989ED47"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17" w:history="1">
        <w:r w:rsidR="008A3560" w:rsidRPr="00D44CE3">
          <w:rPr>
            <w:rStyle w:val="Lienhypertexte"/>
            <w:rFonts w:ascii="Arial Gras" w:hAnsi="Arial Gras"/>
            <w:noProof/>
          </w:rPr>
          <w:t>Article 8 -</w:t>
        </w:r>
        <w:r w:rsidR="008A3560" w:rsidRPr="00D44CE3">
          <w:rPr>
            <w:rStyle w:val="Lienhypertexte"/>
            <w:noProof/>
          </w:rPr>
          <w:t xml:space="preserve"> COORDINATION EN MATIERE DE SECURITE ET DE PROTECTION DE LA SANTE</w:t>
        </w:r>
        <w:r w:rsidR="008A3560">
          <w:rPr>
            <w:noProof/>
            <w:webHidden/>
          </w:rPr>
          <w:tab/>
        </w:r>
        <w:r w:rsidR="008A3560">
          <w:rPr>
            <w:noProof/>
            <w:webHidden/>
          </w:rPr>
          <w:fldChar w:fldCharType="begin"/>
        </w:r>
        <w:r w:rsidR="008A3560">
          <w:rPr>
            <w:noProof/>
            <w:webHidden/>
          </w:rPr>
          <w:instrText xml:space="preserve"> PAGEREF _Toc201307617 \h </w:instrText>
        </w:r>
        <w:r w:rsidR="008A3560">
          <w:rPr>
            <w:noProof/>
            <w:webHidden/>
          </w:rPr>
        </w:r>
        <w:r w:rsidR="008A3560">
          <w:rPr>
            <w:noProof/>
            <w:webHidden/>
          </w:rPr>
          <w:fldChar w:fldCharType="separate"/>
        </w:r>
        <w:r w:rsidR="008A3560">
          <w:rPr>
            <w:noProof/>
            <w:webHidden/>
          </w:rPr>
          <w:t>7</w:t>
        </w:r>
        <w:r w:rsidR="008A3560">
          <w:rPr>
            <w:noProof/>
            <w:webHidden/>
          </w:rPr>
          <w:fldChar w:fldCharType="end"/>
        </w:r>
      </w:hyperlink>
    </w:p>
    <w:p w14:paraId="742FCD3F" w14:textId="7649C4E0"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18" w:history="1">
        <w:r w:rsidR="008A3560" w:rsidRPr="00D44CE3">
          <w:rPr>
            <w:rStyle w:val="Lienhypertexte"/>
            <w:rFonts w:ascii="Arial Gras" w:hAnsi="Arial Gras" w:cs="Arial"/>
            <w:noProof/>
          </w:rPr>
          <w:t>Article 9 -</w:t>
        </w:r>
        <w:r w:rsidR="008A3560" w:rsidRPr="00D44CE3">
          <w:rPr>
            <w:rStyle w:val="Lienhypertexte"/>
            <w:rFonts w:cs="Arial"/>
            <w:noProof/>
          </w:rPr>
          <w:t xml:space="preserve"> CONTROLES TECHNIQUES</w:t>
        </w:r>
        <w:r w:rsidR="008A3560">
          <w:rPr>
            <w:noProof/>
            <w:webHidden/>
          </w:rPr>
          <w:tab/>
        </w:r>
        <w:r w:rsidR="008A3560">
          <w:rPr>
            <w:noProof/>
            <w:webHidden/>
          </w:rPr>
          <w:fldChar w:fldCharType="begin"/>
        </w:r>
        <w:r w:rsidR="008A3560">
          <w:rPr>
            <w:noProof/>
            <w:webHidden/>
          </w:rPr>
          <w:instrText xml:space="preserve"> PAGEREF _Toc201307618 \h </w:instrText>
        </w:r>
        <w:r w:rsidR="008A3560">
          <w:rPr>
            <w:noProof/>
            <w:webHidden/>
          </w:rPr>
        </w:r>
        <w:r w:rsidR="008A3560">
          <w:rPr>
            <w:noProof/>
            <w:webHidden/>
          </w:rPr>
          <w:fldChar w:fldCharType="separate"/>
        </w:r>
        <w:r w:rsidR="008A3560">
          <w:rPr>
            <w:noProof/>
            <w:webHidden/>
          </w:rPr>
          <w:t>8</w:t>
        </w:r>
        <w:r w:rsidR="008A3560">
          <w:rPr>
            <w:noProof/>
            <w:webHidden/>
          </w:rPr>
          <w:fldChar w:fldCharType="end"/>
        </w:r>
      </w:hyperlink>
    </w:p>
    <w:p w14:paraId="68E1CF1D" w14:textId="47D717E4"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19" w:history="1">
        <w:r w:rsidR="008A3560" w:rsidRPr="00D44CE3">
          <w:rPr>
            <w:rStyle w:val="Lienhypertexte"/>
            <w:rFonts w:ascii="Arial Gras" w:hAnsi="Arial Gras"/>
            <w:noProof/>
          </w:rPr>
          <w:t>Article 10 -</w:t>
        </w:r>
        <w:r w:rsidR="008A3560" w:rsidRPr="00D44CE3">
          <w:rPr>
            <w:rStyle w:val="Lienhypertexte"/>
            <w:noProof/>
          </w:rPr>
          <w:t xml:space="preserve"> REMISE DE DOCUMENTS</w:t>
        </w:r>
        <w:r w:rsidR="008A3560">
          <w:rPr>
            <w:noProof/>
            <w:webHidden/>
          </w:rPr>
          <w:tab/>
        </w:r>
        <w:r w:rsidR="008A3560">
          <w:rPr>
            <w:noProof/>
            <w:webHidden/>
          </w:rPr>
          <w:fldChar w:fldCharType="begin"/>
        </w:r>
        <w:r w:rsidR="008A3560">
          <w:rPr>
            <w:noProof/>
            <w:webHidden/>
          </w:rPr>
          <w:instrText xml:space="preserve"> PAGEREF _Toc201307619 \h </w:instrText>
        </w:r>
        <w:r w:rsidR="008A3560">
          <w:rPr>
            <w:noProof/>
            <w:webHidden/>
          </w:rPr>
        </w:r>
        <w:r w:rsidR="008A3560">
          <w:rPr>
            <w:noProof/>
            <w:webHidden/>
          </w:rPr>
          <w:fldChar w:fldCharType="separate"/>
        </w:r>
        <w:r w:rsidR="008A3560">
          <w:rPr>
            <w:noProof/>
            <w:webHidden/>
          </w:rPr>
          <w:t>8</w:t>
        </w:r>
        <w:r w:rsidR="008A3560">
          <w:rPr>
            <w:noProof/>
            <w:webHidden/>
          </w:rPr>
          <w:fldChar w:fldCharType="end"/>
        </w:r>
      </w:hyperlink>
    </w:p>
    <w:p w14:paraId="39D374A9" w14:textId="1B44C00F"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20" w:history="1">
        <w:r w:rsidR="008A3560" w:rsidRPr="00D44CE3">
          <w:rPr>
            <w:rStyle w:val="Lienhypertexte"/>
            <w:rFonts w:ascii="Arial Gras" w:hAnsi="Arial Gras"/>
            <w:noProof/>
          </w:rPr>
          <w:t>Article 11 -</w:t>
        </w:r>
        <w:r w:rsidR="008A3560" w:rsidRPr="00D44CE3">
          <w:rPr>
            <w:rStyle w:val="Lienhypertexte"/>
            <w:noProof/>
          </w:rPr>
          <w:t xml:space="preserve"> REUNIONS</w:t>
        </w:r>
        <w:r w:rsidR="008A3560">
          <w:rPr>
            <w:noProof/>
            <w:webHidden/>
          </w:rPr>
          <w:tab/>
        </w:r>
        <w:r w:rsidR="008A3560">
          <w:rPr>
            <w:noProof/>
            <w:webHidden/>
          </w:rPr>
          <w:fldChar w:fldCharType="begin"/>
        </w:r>
        <w:r w:rsidR="008A3560">
          <w:rPr>
            <w:noProof/>
            <w:webHidden/>
          </w:rPr>
          <w:instrText xml:space="preserve"> PAGEREF _Toc201307620 \h </w:instrText>
        </w:r>
        <w:r w:rsidR="008A3560">
          <w:rPr>
            <w:noProof/>
            <w:webHidden/>
          </w:rPr>
        </w:r>
        <w:r w:rsidR="008A3560">
          <w:rPr>
            <w:noProof/>
            <w:webHidden/>
          </w:rPr>
          <w:fldChar w:fldCharType="separate"/>
        </w:r>
        <w:r w:rsidR="008A3560">
          <w:rPr>
            <w:noProof/>
            <w:webHidden/>
          </w:rPr>
          <w:t>9</w:t>
        </w:r>
        <w:r w:rsidR="008A3560">
          <w:rPr>
            <w:noProof/>
            <w:webHidden/>
          </w:rPr>
          <w:fldChar w:fldCharType="end"/>
        </w:r>
      </w:hyperlink>
    </w:p>
    <w:p w14:paraId="002F4B2B" w14:textId="1C60AD7B"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21" w:history="1">
        <w:r w:rsidR="008A3560" w:rsidRPr="00D44CE3">
          <w:rPr>
            <w:rStyle w:val="Lienhypertexte"/>
            <w:rFonts w:ascii="Arial Gras" w:hAnsi="Arial Gras" w:cs="Arial"/>
            <w:noProof/>
          </w:rPr>
          <w:t>Article 12 -</w:t>
        </w:r>
        <w:r w:rsidR="008A3560" w:rsidRPr="00D44CE3">
          <w:rPr>
            <w:rStyle w:val="Lienhypertexte"/>
            <w:rFonts w:cs="Arial"/>
            <w:noProof/>
          </w:rPr>
          <w:t xml:space="preserve"> MONTAGE - INSTALLATION DES FOURNITURES</w:t>
        </w:r>
        <w:r w:rsidR="008A3560">
          <w:rPr>
            <w:noProof/>
            <w:webHidden/>
          </w:rPr>
          <w:tab/>
        </w:r>
        <w:r w:rsidR="008A3560">
          <w:rPr>
            <w:noProof/>
            <w:webHidden/>
          </w:rPr>
          <w:fldChar w:fldCharType="begin"/>
        </w:r>
        <w:r w:rsidR="008A3560">
          <w:rPr>
            <w:noProof/>
            <w:webHidden/>
          </w:rPr>
          <w:instrText xml:space="preserve"> PAGEREF _Toc201307621 \h </w:instrText>
        </w:r>
        <w:r w:rsidR="008A3560">
          <w:rPr>
            <w:noProof/>
            <w:webHidden/>
          </w:rPr>
        </w:r>
        <w:r w:rsidR="008A3560">
          <w:rPr>
            <w:noProof/>
            <w:webHidden/>
          </w:rPr>
          <w:fldChar w:fldCharType="separate"/>
        </w:r>
        <w:r w:rsidR="008A3560">
          <w:rPr>
            <w:noProof/>
            <w:webHidden/>
          </w:rPr>
          <w:t>9</w:t>
        </w:r>
        <w:r w:rsidR="008A3560">
          <w:rPr>
            <w:noProof/>
            <w:webHidden/>
          </w:rPr>
          <w:fldChar w:fldCharType="end"/>
        </w:r>
      </w:hyperlink>
    </w:p>
    <w:p w14:paraId="316366F2" w14:textId="1561707C"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22" w:history="1">
        <w:r w:rsidR="008A3560" w:rsidRPr="00D44CE3">
          <w:rPr>
            <w:rStyle w:val="Lienhypertexte"/>
            <w:rFonts w:ascii="Arial Gras" w:hAnsi="Arial Gras" w:cs="Arial"/>
            <w:noProof/>
          </w:rPr>
          <w:t>Article 13 -</w:t>
        </w:r>
        <w:r w:rsidR="008A3560" w:rsidRPr="00D44CE3">
          <w:rPr>
            <w:rStyle w:val="Lienhypertexte"/>
            <w:rFonts w:cs="Arial"/>
            <w:noProof/>
          </w:rPr>
          <w:t xml:space="preserve"> RECEPTION DES TRAVAUX</w:t>
        </w:r>
        <w:r w:rsidR="008A3560">
          <w:rPr>
            <w:noProof/>
            <w:webHidden/>
          </w:rPr>
          <w:tab/>
        </w:r>
        <w:r w:rsidR="008A3560">
          <w:rPr>
            <w:noProof/>
            <w:webHidden/>
          </w:rPr>
          <w:fldChar w:fldCharType="begin"/>
        </w:r>
        <w:r w:rsidR="008A3560">
          <w:rPr>
            <w:noProof/>
            <w:webHidden/>
          </w:rPr>
          <w:instrText xml:space="preserve"> PAGEREF _Toc201307622 \h </w:instrText>
        </w:r>
        <w:r w:rsidR="008A3560">
          <w:rPr>
            <w:noProof/>
            <w:webHidden/>
          </w:rPr>
        </w:r>
        <w:r w:rsidR="008A3560">
          <w:rPr>
            <w:noProof/>
            <w:webHidden/>
          </w:rPr>
          <w:fldChar w:fldCharType="separate"/>
        </w:r>
        <w:r w:rsidR="008A3560">
          <w:rPr>
            <w:noProof/>
            <w:webHidden/>
          </w:rPr>
          <w:t>10</w:t>
        </w:r>
        <w:r w:rsidR="008A3560">
          <w:rPr>
            <w:noProof/>
            <w:webHidden/>
          </w:rPr>
          <w:fldChar w:fldCharType="end"/>
        </w:r>
      </w:hyperlink>
    </w:p>
    <w:p w14:paraId="4D711FD7" w14:textId="59655304"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23" w:history="1">
        <w:r w:rsidR="008A3560" w:rsidRPr="00D44CE3">
          <w:rPr>
            <w:rStyle w:val="Lienhypertexte"/>
            <w:rFonts w:ascii="Arial Gras" w:hAnsi="Arial Gras" w:cs="Arial"/>
            <w:noProof/>
          </w:rPr>
          <w:t>Article 14 -</w:t>
        </w:r>
        <w:r w:rsidR="008A3560" w:rsidRPr="00D44CE3">
          <w:rPr>
            <w:rStyle w:val="Lienhypertexte"/>
            <w:rFonts w:cs="Arial"/>
            <w:noProof/>
          </w:rPr>
          <w:t xml:space="preserve"> GARANTIES</w:t>
        </w:r>
        <w:r w:rsidR="008A3560">
          <w:rPr>
            <w:noProof/>
            <w:webHidden/>
          </w:rPr>
          <w:tab/>
        </w:r>
        <w:r w:rsidR="008A3560">
          <w:rPr>
            <w:noProof/>
            <w:webHidden/>
          </w:rPr>
          <w:fldChar w:fldCharType="begin"/>
        </w:r>
        <w:r w:rsidR="008A3560">
          <w:rPr>
            <w:noProof/>
            <w:webHidden/>
          </w:rPr>
          <w:instrText xml:space="preserve"> PAGEREF _Toc201307623 \h </w:instrText>
        </w:r>
        <w:r w:rsidR="008A3560">
          <w:rPr>
            <w:noProof/>
            <w:webHidden/>
          </w:rPr>
        </w:r>
        <w:r w:rsidR="008A3560">
          <w:rPr>
            <w:noProof/>
            <w:webHidden/>
          </w:rPr>
          <w:fldChar w:fldCharType="separate"/>
        </w:r>
        <w:r w:rsidR="008A3560">
          <w:rPr>
            <w:noProof/>
            <w:webHidden/>
          </w:rPr>
          <w:t>10</w:t>
        </w:r>
        <w:r w:rsidR="008A3560">
          <w:rPr>
            <w:noProof/>
            <w:webHidden/>
          </w:rPr>
          <w:fldChar w:fldCharType="end"/>
        </w:r>
      </w:hyperlink>
    </w:p>
    <w:p w14:paraId="07DF5FBD" w14:textId="15AE7F64"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24" w:history="1">
        <w:r w:rsidR="008A3560" w:rsidRPr="00D44CE3">
          <w:rPr>
            <w:rStyle w:val="Lienhypertexte"/>
            <w:rFonts w:ascii="Arial Gras" w:hAnsi="Arial Gras" w:cs="Arial"/>
            <w:noProof/>
          </w:rPr>
          <w:t>Article 15 -</w:t>
        </w:r>
        <w:r w:rsidR="008A3560" w:rsidRPr="00D44CE3">
          <w:rPr>
            <w:rStyle w:val="Lienhypertexte"/>
            <w:rFonts w:cs="Arial"/>
            <w:noProof/>
          </w:rPr>
          <w:t xml:space="preserve"> ASSURANCES</w:t>
        </w:r>
        <w:r w:rsidR="008A3560">
          <w:rPr>
            <w:noProof/>
            <w:webHidden/>
          </w:rPr>
          <w:tab/>
        </w:r>
        <w:r w:rsidR="008A3560">
          <w:rPr>
            <w:noProof/>
            <w:webHidden/>
          </w:rPr>
          <w:fldChar w:fldCharType="begin"/>
        </w:r>
        <w:r w:rsidR="008A3560">
          <w:rPr>
            <w:noProof/>
            <w:webHidden/>
          </w:rPr>
          <w:instrText xml:space="preserve"> PAGEREF _Toc201307624 \h </w:instrText>
        </w:r>
        <w:r w:rsidR="008A3560">
          <w:rPr>
            <w:noProof/>
            <w:webHidden/>
          </w:rPr>
        </w:r>
        <w:r w:rsidR="008A3560">
          <w:rPr>
            <w:noProof/>
            <w:webHidden/>
          </w:rPr>
          <w:fldChar w:fldCharType="separate"/>
        </w:r>
        <w:r w:rsidR="008A3560">
          <w:rPr>
            <w:noProof/>
            <w:webHidden/>
          </w:rPr>
          <w:t>11</w:t>
        </w:r>
        <w:r w:rsidR="008A3560">
          <w:rPr>
            <w:noProof/>
            <w:webHidden/>
          </w:rPr>
          <w:fldChar w:fldCharType="end"/>
        </w:r>
      </w:hyperlink>
    </w:p>
    <w:p w14:paraId="1F6886F7" w14:textId="4A33501A"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25" w:history="1">
        <w:r w:rsidR="008A3560" w:rsidRPr="00D44CE3">
          <w:rPr>
            <w:rStyle w:val="Lienhypertexte"/>
            <w:rFonts w:ascii="Arial Gras" w:hAnsi="Arial Gras" w:cs="Arial"/>
            <w:noProof/>
          </w:rPr>
          <w:t>Article 16 -</w:t>
        </w:r>
        <w:r w:rsidR="008A3560" w:rsidRPr="00D44CE3">
          <w:rPr>
            <w:rStyle w:val="Lienhypertexte"/>
            <w:rFonts w:cs="Arial"/>
            <w:noProof/>
          </w:rPr>
          <w:t xml:space="preserve"> DELAI OU PLANNING GENERAL DE REALISATION</w:t>
        </w:r>
        <w:r w:rsidR="008A3560">
          <w:rPr>
            <w:noProof/>
            <w:webHidden/>
          </w:rPr>
          <w:tab/>
        </w:r>
        <w:r w:rsidR="008A3560">
          <w:rPr>
            <w:noProof/>
            <w:webHidden/>
          </w:rPr>
          <w:fldChar w:fldCharType="begin"/>
        </w:r>
        <w:r w:rsidR="008A3560">
          <w:rPr>
            <w:noProof/>
            <w:webHidden/>
          </w:rPr>
          <w:instrText xml:space="preserve"> PAGEREF _Toc201307625 \h </w:instrText>
        </w:r>
        <w:r w:rsidR="008A3560">
          <w:rPr>
            <w:noProof/>
            <w:webHidden/>
          </w:rPr>
        </w:r>
        <w:r w:rsidR="008A3560">
          <w:rPr>
            <w:noProof/>
            <w:webHidden/>
          </w:rPr>
          <w:fldChar w:fldCharType="separate"/>
        </w:r>
        <w:r w:rsidR="008A3560">
          <w:rPr>
            <w:noProof/>
            <w:webHidden/>
          </w:rPr>
          <w:t>11</w:t>
        </w:r>
        <w:r w:rsidR="008A3560">
          <w:rPr>
            <w:noProof/>
            <w:webHidden/>
          </w:rPr>
          <w:fldChar w:fldCharType="end"/>
        </w:r>
      </w:hyperlink>
    </w:p>
    <w:p w14:paraId="080E7924" w14:textId="06A2FFFD"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26" w:history="1">
        <w:r w:rsidR="008A3560" w:rsidRPr="00D44CE3">
          <w:rPr>
            <w:rStyle w:val="Lienhypertexte"/>
            <w:rFonts w:ascii="Arial Gras" w:hAnsi="Arial Gras" w:cs="Arial"/>
            <w:noProof/>
          </w:rPr>
          <w:t>16.2 -</w:t>
        </w:r>
        <w:r w:rsidR="008A3560" w:rsidRPr="00D44CE3">
          <w:rPr>
            <w:rStyle w:val="Lienhypertexte"/>
            <w:rFonts w:cs="Arial"/>
            <w:noProof/>
          </w:rPr>
          <w:t xml:space="preserve"> Prolongations des délais d’exécution</w:t>
        </w:r>
        <w:r w:rsidR="008A3560">
          <w:rPr>
            <w:noProof/>
            <w:webHidden/>
          </w:rPr>
          <w:tab/>
        </w:r>
        <w:r w:rsidR="008A3560">
          <w:rPr>
            <w:noProof/>
            <w:webHidden/>
          </w:rPr>
          <w:fldChar w:fldCharType="begin"/>
        </w:r>
        <w:r w:rsidR="008A3560">
          <w:rPr>
            <w:noProof/>
            <w:webHidden/>
          </w:rPr>
          <w:instrText xml:space="preserve"> PAGEREF _Toc201307626 \h </w:instrText>
        </w:r>
        <w:r w:rsidR="008A3560">
          <w:rPr>
            <w:noProof/>
            <w:webHidden/>
          </w:rPr>
        </w:r>
        <w:r w:rsidR="008A3560">
          <w:rPr>
            <w:noProof/>
            <w:webHidden/>
          </w:rPr>
          <w:fldChar w:fldCharType="separate"/>
        </w:r>
        <w:r w:rsidR="008A3560">
          <w:rPr>
            <w:noProof/>
            <w:webHidden/>
          </w:rPr>
          <w:t>11</w:t>
        </w:r>
        <w:r w:rsidR="008A3560">
          <w:rPr>
            <w:noProof/>
            <w:webHidden/>
          </w:rPr>
          <w:fldChar w:fldCharType="end"/>
        </w:r>
      </w:hyperlink>
    </w:p>
    <w:p w14:paraId="2E4A1187" w14:textId="2D0731EA"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27" w:history="1">
        <w:r w:rsidR="008A3560" w:rsidRPr="00D44CE3">
          <w:rPr>
            <w:rStyle w:val="Lienhypertexte"/>
            <w:rFonts w:cs="Arial"/>
            <w:i/>
            <w:noProof/>
          </w:rPr>
          <w:t>16.2.1 - Prolongations particulières</w:t>
        </w:r>
        <w:r w:rsidR="008A3560">
          <w:rPr>
            <w:noProof/>
            <w:webHidden/>
          </w:rPr>
          <w:tab/>
        </w:r>
        <w:r w:rsidR="008A3560">
          <w:rPr>
            <w:noProof/>
            <w:webHidden/>
          </w:rPr>
          <w:fldChar w:fldCharType="begin"/>
        </w:r>
        <w:r w:rsidR="008A3560">
          <w:rPr>
            <w:noProof/>
            <w:webHidden/>
          </w:rPr>
          <w:instrText xml:space="preserve"> PAGEREF _Toc201307627 \h </w:instrText>
        </w:r>
        <w:r w:rsidR="008A3560">
          <w:rPr>
            <w:noProof/>
            <w:webHidden/>
          </w:rPr>
        </w:r>
        <w:r w:rsidR="008A3560">
          <w:rPr>
            <w:noProof/>
            <w:webHidden/>
          </w:rPr>
          <w:fldChar w:fldCharType="separate"/>
        </w:r>
        <w:r w:rsidR="008A3560">
          <w:rPr>
            <w:noProof/>
            <w:webHidden/>
          </w:rPr>
          <w:t>11</w:t>
        </w:r>
        <w:r w:rsidR="008A3560">
          <w:rPr>
            <w:noProof/>
            <w:webHidden/>
          </w:rPr>
          <w:fldChar w:fldCharType="end"/>
        </w:r>
      </w:hyperlink>
    </w:p>
    <w:p w14:paraId="6A8F2B67" w14:textId="799E56A7"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28" w:history="1">
        <w:r w:rsidR="008A3560" w:rsidRPr="00D44CE3">
          <w:rPr>
            <w:rStyle w:val="Lienhypertexte"/>
            <w:rFonts w:cs="Arial"/>
            <w:i/>
            <w:noProof/>
          </w:rPr>
          <w:t>16.2.2 - Prolongations du fait du CEA</w:t>
        </w:r>
        <w:r w:rsidR="008A3560">
          <w:rPr>
            <w:noProof/>
            <w:webHidden/>
          </w:rPr>
          <w:tab/>
        </w:r>
        <w:r w:rsidR="008A3560">
          <w:rPr>
            <w:noProof/>
            <w:webHidden/>
          </w:rPr>
          <w:fldChar w:fldCharType="begin"/>
        </w:r>
        <w:r w:rsidR="008A3560">
          <w:rPr>
            <w:noProof/>
            <w:webHidden/>
          </w:rPr>
          <w:instrText xml:space="preserve"> PAGEREF _Toc201307628 \h </w:instrText>
        </w:r>
        <w:r w:rsidR="008A3560">
          <w:rPr>
            <w:noProof/>
            <w:webHidden/>
          </w:rPr>
        </w:r>
        <w:r w:rsidR="008A3560">
          <w:rPr>
            <w:noProof/>
            <w:webHidden/>
          </w:rPr>
          <w:fldChar w:fldCharType="separate"/>
        </w:r>
        <w:r w:rsidR="008A3560">
          <w:rPr>
            <w:noProof/>
            <w:webHidden/>
          </w:rPr>
          <w:t>12</w:t>
        </w:r>
        <w:r w:rsidR="008A3560">
          <w:rPr>
            <w:noProof/>
            <w:webHidden/>
          </w:rPr>
          <w:fldChar w:fldCharType="end"/>
        </w:r>
      </w:hyperlink>
    </w:p>
    <w:p w14:paraId="1180F393" w14:textId="04B7D25B"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29" w:history="1">
        <w:r w:rsidR="008A3560" w:rsidRPr="00D44CE3">
          <w:rPr>
            <w:rStyle w:val="Lienhypertexte"/>
            <w:rFonts w:cs="Arial"/>
            <w:i/>
            <w:noProof/>
          </w:rPr>
          <w:t>16.2.3 - Prolongations du fait du Titulaire</w:t>
        </w:r>
        <w:r w:rsidR="008A3560">
          <w:rPr>
            <w:noProof/>
            <w:webHidden/>
          </w:rPr>
          <w:tab/>
        </w:r>
        <w:r w:rsidR="008A3560">
          <w:rPr>
            <w:noProof/>
            <w:webHidden/>
          </w:rPr>
          <w:fldChar w:fldCharType="begin"/>
        </w:r>
        <w:r w:rsidR="008A3560">
          <w:rPr>
            <w:noProof/>
            <w:webHidden/>
          </w:rPr>
          <w:instrText xml:space="preserve"> PAGEREF _Toc201307629 \h </w:instrText>
        </w:r>
        <w:r w:rsidR="008A3560">
          <w:rPr>
            <w:noProof/>
            <w:webHidden/>
          </w:rPr>
        </w:r>
        <w:r w:rsidR="008A3560">
          <w:rPr>
            <w:noProof/>
            <w:webHidden/>
          </w:rPr>
          <w:fldChar w:fldCharType="separate"/>
        </w:r>
        <w:r w:rsidR="008A3560">
          <w:rPr>
            <w:noProof/>
            <w:webHidden/>
          </w:rPr>
          <w:t>12</w:t>
        </w:r>
        <w:r w:rsidR="008A3560">
          <w:rPr>
            <w:noProof/>
            <w:webHidden/>
          </w:rPr>
          <w:fldChar w:fldCharType="end"/>
        </w:r>
      </w:hyperlink>
    </w:p>
    <w:p w14:paraId="1B0D0A1F" w14:textId="4D1B59A5"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30" w:history="1">
        <w:r w:rsidR="008A3560" w:rsidRPr="00D44CE3">
          <w:rPr>
            <w:rStyle w:val="Lienhypertexte"/>
            <w:rFonts w:ascii="Arial Gras" w:hAnsi="Arial Gras" w:cs="Arial"/>
            <w:noProof/>
          </w:rPr>
          <w:t>Article 17 -</w:t>
        </w:r>
        <w:r w:rsidR="008A3560" w:rsidRPr="00D44CE3">
          <w:rPr>
            <w:rStyle w:val="Lienhypertexte"/>
            <w:noProof/>
          </w:rPr>
          <w:t xml:space="preserve"> ARRETS DE CHANTIER</w:t>
        </w:r>
        <w:r w:rsidR="008A3560">
          <w:rPr>
            <w:noProof/>
            <w:webHidden/>
          </w:rPr>
          <w:tab/>
        </w:r>
        <w:r w:rsidR="008A3560">
          <w:rPr>
            <w:noProof/>
            <w:webHidden/>
          </w:rPr>
          <w:fldChar w:fldCharType="begin"/>
        </w:r>
        <w:r w:rsidR="008A3560">
          <w:rPr>
            <w:noProof/>
            <w:webHidden/>
          </w:rPr>
          <w:instrText xml:space="preserve"> PAGEREF _Toc201307630 \h </w:instrText>
        </w:r>
        <w:r w:rsidR="008A3560">
          <w:rPr>
            <w:noProof/>
            <w:webHidden/>
          </w:rPr>
        </w:r>
        <w:r w:rsidR="008A3560">
          <w:rPr>
            <w:noProof/>
            <w:webHidden/>
          </w:rPr>
          <w:fldChar w:fldCharType="separate"/>
        </w:r>
        <w:r w:rsidR="008A3560">
          <w:rPr>
            <w:noProof/>
            <w:webHidden/>
          </w:rPr>
          <w:t>12</w:t>
        </w:r>
        <w:r w:rsidR="008A3560">
          <w:rPr>
            <w:noProof/>
            <w:webHidden/>
          </w:rPr>
          <w:fldChar w:fldCharType="end"/>
        </w:r>
      </w:hyperlink>
    </w:p>
    <w:p w14:paraId="5E4A182F" w14:textId="49CD539A"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31" w:history="1">
        <w:r w:rsidR="008A3560" w:rsidRPr="00D44CE3">
          <w:rPr>
            <w:rStyle w:val="Lienhypertexte"/>
            <w:rFonts w:ascii="Arial Gras" w:hAnsi="Arial Gras" w:cs="Arial"/>
            <w:noProof/>
          </w:rPr>
          <w:t>Article 18 -</w:t>
        </w:r>
        <w:r w:rsidR="008A3560" w:rsidRPr="00D44CE3">
          <w:rPr>
            <w:rStyle w:val="Lienhypertexte"/>
            <w:noProof/>
          </w:rPr>
          <w:t xml:space="preserve"> MONTANT</w:t>
        </w:r>
        <w:r w:rsidR="008A3560">
          <w:rPr>
            <w:noProof/>
            <w:webHidden/>
          </w:rPr>
          <w:tab/>
        </w:r>
        <w:r w:rsidR="008A3560">
          <w:rPr>
            <w:noProof/>
            <w:webHidden/>
          </w:rPr>
          <w:fldChar w:fldCharType="begin"/>
        </w:r>
        <w:r w:rsidR="008A3560">
          <w:rPr>
            <w:noProof/>
            <w:webHidden/>
          </w:rPr>
          <w:instrText xml:space="preserve"> PAGEREF _Toc201307631 \h </w:instrText>
        </w:r>
        <w:r w:rsidR="008A3560">
          <w:rPr>
            <w:noProof/>
            <w:webHidden/>
          </w:rPr>
        </w:r>
        <w:r w:rsidR="008A3560">
          <w:rPr>
            <w:noProof/>
            <w:webHidden/>
          </w:rPr>
          <w:fldChar w:fldCharType="separate"/>
        </w:r>
        <w:r w:rsidR="008A3560">
          <w:rPr>
            <w:noProof/>
            <w:webHidden/>
          </w:rPr>
          <w:t>13</w:t>
        </w:r>
        <w:r w:rsidR="008A3560">
          <w:rPr>
            <w:noProof/>
            <w:webHidden/>
          </w:rPr>
          <w:fldChar w:fldCharType="end"/>
        </w:r>
      </w:hyperlink>
    </w:p>
    <w:p w14:paraId="5B8EA381" w14:textId="5335ACE3"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32" w:history="1">
        <w:r w:rsidR="008A3560" w:rsidRPr="00D44CE3">
          <w:rPr>
            <w:rStyle w:val="Lienhypertexte"/>
            <w:rFonts w:ascii="Arial Gras" w:hAnsi="Arial Gras" w:cs="Arial"/>
            <w:noProof/>
          </w:rPr>
          <w:t>Article 19 -</w:t>
        </w:r>
        <w:r w:rsidR="008A3560" w:rsidRPr="00D44CE3">
          <w:rPr>
            <w:rStyle w:val="Lienhypertexte"/>
            <w:noProof/>
          </w:rPr>
          <w:t xml:space="preserve"> TRAITEMENT DES MODIFICATIONS</w:t>
        </w:r>
        <w:r w:rsidR="008A3560">
          <w:rPr>
            <w:noProof/>
            <w:webHidden/>
          </w:rPr>
          <w:tab/>
        </w:r>
        <w:r w:rsidR="008A3560">
          <w:rPr>
            <w:noProof/>
            <w:webHidden/>
          </w:rPr>
          <w:fldChar w:fldCharType="begin"/>
        </w:r>
        <w:r w:rsidR="008A3560">
          <w:rPr>
            <w:noProof/>
            <w:webHidden/>
          </w:rPr>
          <w:instrText xml:space="preserve"> PAGEREF _Toc201307632 \h </w:instrText>
        </w:r>
        <w:r w:rsidR="008A3560">
          <w:rPr>
            <w:noProof/>
            <w:webHidden/>
          </w:rPr>
        </w:r>
        <w:r w:rsidR="008A3560">
          <w:rPr>
            <w:noProof/>
            <w:webHidden/>
          </w:rPr>
          <w:fldChar w:fldCharType="separate"/>
        </w:r>
        <w:r w:rsidR="008A3560">
          <w:rPr>
            <w:noProof/>
            <w:webHidden/>
          </w:rPr>
          <w:t>13</w:t>
        </w:r>
        <w:r w:rsidR="008A3560">
          <w:rPr>
            <w:noProof/>
            <w:webHidden/>
          </w:rPr>
          <w:fldChar w:fldCharType="end"/>
        </w:r>
      </w:hyperlink>
    </w:p>
    <w:p w14:paraId="0A23834D" w14:textId="3E2C800D"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33" w:history="1">
        <w:r w:rsidR="008A3560" w:rsidRPr="00D44CE3">
          <w:rPr>
            <w:rStyle w:val="Lienhypertexte"/>
            <w:rFonts w:ascii="Arial Gras" w:hAnsi="Arial Gras"/>
            <w:noProof/>
          </w:rPr>
          <w:t>Article 20 -</w:t>
        </w:r>
        <w:r w:rsidR="008A3560" w:rsidRPr="00D44CE3">
          <w:rPr>
            <w:rStyle w:val="Lienhypertexte"/>
            <w:noProof/>
          </w:rPr>
          <w:t xml:space="preserve"> PENALITES</w:t>
        </w:r>
        <w:r w:rsidR="008A3560">
          <w:rPr>
            <w:noProof/>
            <w:webHidden/>
          </w:rPr>
          <w:tab/>
        </w:r>
        <w:r w:rsidR="008A3560">
          <w:rPr>
            <w:noProof/>
            <w:webHidden/>
          </w:rPr>
          <w:fldChar w:fldCharType="begin"/>
        </w:r>
        <w:r w:rsidR="008A3560">
          <w:rPr>
            <w:noProof/>
            <w:webHidden/>
          </w:rPr>
          <w:instrText xml:space="preserve"> PAGEREF _Toc201307633 \h </w:instrText>
        </w:r>
        <w:r w:rsidR="008A3560">
          <w:rPr>
            <w:noProof/>
            <w:webHidden/>
          </w:rPr>
        </w:r>
        <w:r w:rsidR="008A3560">
          <w:rPr>
            <w:noProof/>
            <w:webHidden/>
          </w:rPr>
          <w:fldChar w:fldCharType="separate"/>
        </w:r>
        <w:r w:rsidR="008A3560">
          <w:rPr>
            <w:noProof/>
            <w:webHidden/>
          </w:rPr>
          <w:t>14</w:t>
        </w:r>
        <w:r w:rsidR="008A3560">
          <w:rPr>
            <w:noProof/>
            <w:webHidden/>
          </w:rPr>
          <w:fldChar w:fldCharType="end"/>
        </w:r>
      </w:hyperlink>
    </w:p>
    <w:p w14:paraId="0F70E8FB" w14:textId="18331942"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34" w:history="1">
        <w:r w:rsidR="008A3560" w:rsidRPr="00D44CE3">
          <w:rPr>
            <w:rStyle w:val="Lienhypertexte"/>
            <w:rFonts w:ascii="Arial Gras" w:hAnsi="Arial Gras" w:cs="Arial"/>
            <w:noProof/>
          </w:rPr>
          <w:t>Article 21 -</w:t>
        </w:r>
        <w:r w:rsidR="008A3560" w:rsidRPr="00D44CE3">
          <w:rPr>
            <w:rStyle w:val="Lienhypertexte"/>
            <w:noProof/>
          </w:rPr>
          <w:t xml:space="preserve"> – CONDITIONS DE FACTURATION</w:t>
        </w:r>
        <w:r w:rsidR="008A3560">
          <w:rPr>
            <w:noProof/>
            <w:webHidden/>
          </w:rPr>
          <w:tab/>
        </w:r>
        <w:r w:rsidR="008A3560">
          <w:rPr>
            <w:noProof/>
            <w:webHidden/>
          </w:rPr>
          <w:fldChar w:fldCharType="begin"/>
        </w:r>
        <w:r w:rsidR="008A3560">
          <w:rPr>
            <w:noProof/>
            <w:webHidden/>
          </w:rPr>
          <w:instrText xml:space="preserve"> PAGEREF _Toc201307634 \h </w:instrText>
        </w:r>
        <w:r w:rsidR="008A3560">
          <w:rPr>
            <w:noProof/>
            <w:webHidden/>
          </w:rPr>
        </w:r>
        <w:r w:rsidR="008A3560">
          <w:rPr>
            <w:noProof/>
            <w:webHidden/>
          </w:rPr>
          <w:fldChar w:fldCharType="separate"/>
        </w:r>
        <w:r w:rsidR="008A3560">
          <w:rPr>
            <w:noProof/>
            <w:webHidden/>
          </w:rPr>
          <w:t>15</w:t>
        </w:r>
        <w:r w:rsidR="008A3560">
          <w:rPr>
            <w:noProof/>
            <w:webHidden/>
          </w:rPr>
          <w:fldChar w:fldCharType="end"/>
        </w:r>
      </w:hyperlink>
    </w:p>
    <w:p w14:paraId="79A6AE03" w14:textId="20DBC5F4"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35" w:history="1">
        <w:r w:rsidR="008A3560" w:rsidRPr="00D44CE3">
          <w:rPr>
            <w:rStyle w:val="Lienhypertexte"/>
            <w:rFonts w:ascii="Arial Gras" w:hAnsi="Arial Gras"/>
            <w:noProof/>
          </w:rPr>
          <w:t>Article 22 -</w:t>
        </w:r>
        <w:r w:rsidR="008A3560" w:rsidRPr="00D44CE3">
          <w:rPr>
            <w:rStyle w:val="Lienhypertexte"/>
            <w:noProof/>
          </w:rPr>
          <w:t xml:space="preserve"> FACTURES - REGLEMENTS</w:t>
        </w:r>
        <w:r w:rsidR="008A3560">
          <w:rPr>
            <w:noProof/>
            <w:webHidden/>
          </w:rPr>
          <w:tab/>
        </w:r>
        <w:r w:rsidR="008A3560">
          <w:rPr>
            <w:noProof/>
            <w:webHidden/>
          </w:rPr>
          <w:fldChar w:fldCharType="begin"/>
        </w:r>
        <w:r w:rsidR="008A3560">
          <w:rPr>
            <w:noProof/>
            <w:webHidden/>
          </w:rPr>
          <w:instrText xml:space="preserve"> PAGEREF _Toc201307635 \h </w:instrText>
        </w:r>
        <w:r w:rsidR="008A3560">
          <w:rPr>
            <w:noProof/>
            <w:webHidden/>
          </w:rPr>
        </w:r>
        <w:r w:rsidR="008A3560">
          <w:rPr>
            <w:noProof/>
            <w:webHidden/>
          </w:rPr>
          <w:fldChar w:fldCharType="separate"/>
        </w:r>
        <w:r w:rsidR="008A3560">
          <w:rPr>
            <w:noProof/>
            <w:webHidden/>
          </w:rPr>
          <w:t>16</w:t>
        </w:r>
        <w:r w:rsidR="008A3560">
          <w:rPr>
            <w:noProof/>
            <w:webHidden/>
          </w:rPr>
          <w:fldChar w:fldCharType="end"/>
        </w:r>
      </w:hyperlink>
    </w:p>
    <w:p w14:paraId="0A6E9836" w14:textId="652026D6"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36" w:history="1">
        <w:r w:rsidR="008A3560" w:rsidRPr="00D44CE3">
          <w:rPr>
            <w:rStyle w:val="Lienhypertexte"/>
            <w:rFonts w:ascii="Arial Gras" w:hAnsi="Arial Gras" w:cs="Arial"/>
            <w:noProof/>
          </w:rPr>
          <w:t>Article 23 -</w:t>
        </w:r>
        <w:r w:rsidR="008A3560" w:rsidRPr="00D44CE3">
          <w:rPr>
            <w:rStyle w:val="Lienhypertexte"/>
            <w:noProof/>
          </w:rPr>
          <w:t xml:space="preserve"> REGIME FISCAL</w:t>
        </w:r>
        <w:r w:rsidR="008A3560">
          <w:rPr>
            <w:noProof/>
            <w:webHidden/>
          </w:rPr>
          <w:tab/>
        </w:r>
        <w:r w:rsidR="008A3560">
          <w:rPr>
            <w:noProof/>
            <w:webHidden/>
          </w:rPr>
          <w:fldChar w:fldCharType="begin"/>
        </w:r>
        <w:r w:rsidR="008A3560">
          <w:rPr>
            <w:noProof/>
            <w:webHidden/>
          </w:rPr>
          <w:instrText xml:space="preserve"> PAGEREF _Toc201307636 \h </w:instrText>
        </w:r>
        <w:r w:rsidR="008A3560">
          <w:rPr>
            <w:noProof/>
            <w:webHidden/>
          </w:rPr>
        </w:r>
        <w:r w:rsidR="008A3560">
          <w:rPr>
            <w:noProof/>
            <w:webHidden/>
          </w:rPr>
          <w:fldChar w:fldCharType="separate"/>
        </w:r>
        <w:r w:rsidR="008A3560">
          <w:rPr>
            <w:noProof/>
            <w:webHidden/>
          </w:rPr>
          <w:t>17</w:t>
        </w:r>
        <w:r w:rsidR="008A3560">
          <w:rPr>
            <w:noProof/>
            <w:webHidden/>
          </w:rPr>
          <w:fldChar w:fldCharType="end"/>
        </w:r>
      </w:hyperlink>
    </w:p>
    <w:p w14:paraId="4FD2117B" w14:textId="5E1C4EAF"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37" w:history="1">
        <w:r w:rsidR="008A3560" w:rsidRPr="00D44CE3">
          <w:rPr>
            <w:rStyle w:val="Lienhypertexte"/>
            <w:rFonts w:ascii="Arial Gras" w:hAnsi="Arial Gras"/>
            <w:noProof/>
          </w:rPr>
          <w:t>Article 24 -</w:t>
        </w:r>
        <w:r w:rsidR="008A3560" w:rsidRPr="00D44CE3">
          <w:rPr>
            <w:rStyle w:val="Lienhypertexte"/>
            <w:noProof/>
          </w:rPr>
          <w:t xml:space="preserve"> JURIDICTION COMPETENTE</w:t>
        </w:r>
        <w:r w:rsidR="008A3560">
          <w:rPr>
            <w:noProof/>
            <w:webHidden/>
          </w:rPr>
          <w:tab/>
        </w:r>
        <w:r w:rsidR="008A3560">
          <w:rPr>
            <w:noProof/>
            <w:webHidden/>
          </w:rPr>
          <w:fldChar w:fldCharType="begin"/>
        </w:r>
        <w:r w:rsidR="008A3560">
          <w:rPr>
            <w:noProof/>
            <w:webHidden/>
          </w:rPr>
          <w:instrText xml:space="preserve"> PAGEREF _Toc201307637 \h </w:instrText>
        </w:r>
        <w:r w:rsidR="008A3560">
          <w:rPr>
            <w:noProof/>
            <w:webHidden/>
          </w:rPr>
        </w:r>
        <w:r w:rsidR="008A3560">
          <w:rPr>
            <w:noProof/>
            <w:webHidden/>
          </w:rPr>
          <w:fldChar w:fldCharType="separate"/>
        </w:r>
        <w:r w:rsidR="008A3560">
          <w:rPr>
            <w:noProof/>
            <w:webHidden/>
          </w:rPr>
          <w:t>17</w:t>
        </w:r>
        <w:r w:rsidR="008A3560">
          <w:rPr>
            <w:noProof/>
            <w:webHidden/>
          </w:rPr>
          <w:fldChar w:fldCharType="end"/>
        </w:r>
      </w:hyperlink>
    </w:p>
    <w:p w14:paraId="48F5688F" w14:textId="287F774C" w:rsidR="008A3560" w:rsidRDefault="00CD209B">
      <w:pPr>
        <w:pStyle w:val="TM1"/>
        <w:tabs>
          <w:tab w:val="right" w:leader="dot" w:pos="8495"/>
        </w:tabs>
        <w:rPr>
          <w:rFonts w:asciiTheme="minorHAnsi" w:eastAsiaTheme="minorEastAsia" w:hAnsiTheme="minorHAnsi" w:cstheme="minorBidi"/>
          <w:b w:val="0"/>
          <w:bCs w:val="0"/>
          <w:caps w:val="0"/>
          <w:noProof/>
          <w:sz w:val="22"/>
          <w:szCs w:val="22"/>
        </w:rPr>
      </w:pPr>
      <w:hyperlink w:anchor="_Toc201307638" w:history="1">
        <w:r w:rsidR="008A3560" w:rsidRPr="00D44CE3">
          <w:rPr>
            <w:rStyle w:val="Lienhypertexte"/>
            <w:rFonts w:ascii="Arial Gras" w:hAnsi="Arial Gras" w:cs="Arial"/>
            <w:noProof/>
          </w:rPr>
          <w:t>Article 25 -</w:t>
        </w:r>
        <w:r w:rsidR="008A3560" w:rsidRPr="00D44CE3">
          <w:rPr>
            <w:rStyle w:val="Lienhypertexte"/>
            <w:rFonts w:cs="Arial"/>
            <w:noProof/>
          </w:rPr>
          <w:t xml:space="preserve"> CONCLUSION DU MARCHE</w:t>
        </w:r>
        <w:r w:rsidR="008A3560">
          <w:rPr>
            <w:noProof/>
            <w:webHidden/>
          </w:rPr>
          <w:tab/>
        </w:r>
        <w:r w:rsidR="008A3560">
          <w:rPr>
            <w:noProof/>
            <w:webHidden/>
          </w:rPr>
          <w:fldChar w:fldCharType="begin"/>
        </w:r>
        <w:r w:rsidR="008A3560">
          <w:rPr>
            <w:noProof/>
            <w:webHidden/>
          </w:rPr>
          <w:instrText xml:space="preserve"> PAGEREF _Toc201307638 \h </w:instrText>
        </w:r>
        <w:r w:rsidR="008A3560">
          <w:rPr>
            <w:noProof/>
            <w:webHidden/>
          </w:rPr>
        </w:r>
        <w:r w:rsidR="008A3560">
          <w:rPr>
            <w:noProof/>
            <w:webHidden/>
          </w:rPr>
          <w:fldChar w:fldCharType="separate"/>
        </w:r>
        <w:r w:rsidR="008A3560">
          <w:rPr>
            <w:noProof/>
            <w:webHidden/>
          </w:rPr>
          <w:t>17</w:t>
        </w:r>
        <w:r w:rsidR="008A3560">
          <w:rPr>
            <w:noProof/>
            <w:webHidden/>
          </w:rPr>
          <w:fldChar w:fldCharType="end"/>
        </w:r>
      </w:hyperlink>
    </w:p>
    <w:p w14:paraId="751BA124" w14:textId="09B91DBB" w:rsidR="00C15D04" w:rsidRDefault="00C15D04" w:rsidP="00C15D04">
      <w:pPr>
        <w:pStyle w:val="Titre1"/>
        <w:spacing w:before="120"/>
      </w:pPr>
      <w:r w:rsidRPr="00C15D04">
        <w:rPr>
          <w:szCs w:val="22"/>
        </w:rPr>
        <w:fldChar w:fldCharType="end"/>
      </w:r>
    </w:p>
    <w:p w14:paraId="4001E08F" w14:textId="77777777" w:rsidR="00C15D04" w:rsidRDefault="00C15D04" w:rsidP="00C15D04"/>
    <w:p w14:paraId="231098CE" w14:textId="77777777" w:rsidR="00C15D04" w:rsidRDefault="00C15D04" w:rsidP="00C15D04"/>
    <w:p w14:paraId="4EC2DBEB" w14:textId="77777777" w:rsidR="00C15D04" w:rsidRDefault="00C15D04" w:rsidP="00C15D04"/>
    <w:p w14:paraId="247BB258" w14:textId="77777777" w:rsidR="00C15D04" w:rsidRDefault="00C15D04" w:rsidP="00C15D04"/>
    <w:p w14:paraId="3875A9FE" w14:textId="77777777" w:rsidR="00C15D04" w:rsidRDefault="00C15D04" w:rsidP="00C15D04"/>
    <w:p w14:paraId="15074ED1" w14:textId="77777777" w:rsidR="00411BC6" w:rsidRDefault="00C15D04" w:rsidP="00411BC6">
      <w:pPr>
        <w:pStyle w:val="Titre1"/>
      </w:pPr>
      <w:r>
        <w:br w:type="page"/>
      </w:r>
      <w:bookmarkStart w:id="6" w:name="_Toc206303907"/>
      <w:bookmarkStart w:id="7" w:name="_Toc206304547"/>
      <w:bookmarkStart w:id="8" w:name="_Toc206304558"/>
    </w:p>
    <w:p w14:paraId="54675DB9" w14:textId="77777777" w:rsidR="00411BC6" w:rsidRDefault="00411BC6" w:rsidP="00490070">
      <w:pPr>
        <w:pStyle w:val="Titre1"/>
        <w:numPr>
          <w:ilvl w:val="0"/>
          <w:numId w:val="7"/>
        </w:numPr>
      </w:pPr>
      <w:r>
        <w:lastRenderedPageBreak/>
        <w:t xml:space="preserve"> </w:t>
      </w:r>
      <w:bookmarkStart w:id="9" w:name="_Toc201307610"/>
      <w:r>
        <w:t>OBJET</w:t>
      </w:r>
      <w:bookmarkEnd w:id="9"/>
    </w:p>
    <w:bookmarkEnd w:id="6"/>
    <w:bookmarkEnd w:id="7"/>
    <w:bookmarkEnd w:id="8"/>
    <w:p w14:paraId="1C836C15" w14:textId="77777777" w:rsidR="00411BC6" w:rsidRPr="00016CB0" w:rsidRDefault="00411BC6" w:rsidP="00411BC6">
      <w:pPr>
        <w:jc w:val="both"/>
      </w:pPr>
      <w:r w:rsidRPr="00016CB0">
        <w:t xml:space="preserve">Le présent marché a pour objet de fixer les conditions selon lesquelles le </w:t>
      </w:r>
      <w:r w:rsidRPr="00016CB0">
        <w:rPr>
          <w:bCs/>
        </w:rPr>
        <w:t>CEA</w:t>
      </w:r>
      <w:r w:rsidRPr="00016CB0">
        <w:t xml:space="preserve"> confie au Titulaire, qui accepte, la réalisation </w:t>
      </w:r>
      <w:r>
        <w:t xml:space="preserve">du </w:t>
      </w:r>
      <w:r w:rsidRPr="00016CB0">
        <w:t>:</w:t>
      </w:r>
    </w:p>
    <w:p w14:paraId="78D62E5A" w14:textId="60E58173" w:rsidR="00411BC6" w:rsidRDefault="00411BC6" w:rsidP="00411BC6">
      <w:pPr>
        <w:spacing w:before="120" w:after="120"/>
        <w:jc w:val="center"/>
        <w:rPr>
          <w:rFonts w:cs="Arial"/>
          <w:b/>
          <w:szCs w:val="22"/>
        </w:rPr>
      </w:pPr>
      <w:r w:rsidRPr="00016CB0">
        <w:rPr>
          <w:rFonts w:cs="Arial"/>
          <w:b/>
          <w:szCs w:val="22"/>
        </w:rPr>
        <w:t>Lot n°</w:t>
      </w:r>
      <w:r w:rsidR="00A07161">
        <w:rPr>
          <w:rFonts w:cs="Arial"/>
          <w:b/>
          <w:szCs w:val="22"/>
        </w:rPr>
        <w:t>8</w:t>
      </w:r>
      <w:r w:rsidR="00167DF8">
        <w:rPr>
          <w:rFonts w:cs="Arial"/>
          <w:b/>
          <w:szCs w:val="22"/>
        </w:rPr>
        <w:t xml:space="preserve"> </w:t>
      </w:r>
      <w:r w:rsidRPr="00016CB0">
        <w:rPr>
          <w:rFonts w:cs="Arial"/>
          <w:b/>
          <w:szCs w:val="22"/>
        </w:rPr>
        <w:t>« </w:t>
      </w:r>
      <w:r w:rsidR="00A07161">
        <w:rPr>
          <w:rFonts w:cs="Arial"/>
          <w:b/>
          <w:szCs w:val="22"/>
        </w:rPr>
        <w:t>CFO CFA</w:t>
      </w:r>
      <w:r w:rsidRPr="00016CB0">
        <w:rPr>
          <w:rFonts w:cs="Arial"/>
          <w:b/>
          <w:szCs w:val="22"/>
        </w:rPr>
        <w:t> »</w:t>
      </w:r>
    </w:p>
    <w:p w14:paraId="4BBD32E6" w14:textId="2D9FBCB1" w:rsidR="00411BC6" w:rsidRPr="00875AD7" w:rsidRDefault="00411BC6" w:rsidP="00411BC6">
      <w:pPr>
        <w:jc w:val="both"/>
        <w:rPr>
          <w:rFonts w:cs="Arial"/>
          <w:bCs/>
          <w:szCs w:val="22"/>
        </w:rPr>
      </w:pPr>
      <w:r w:rsidRPr="00875AD7">
        <w:rPr>
          <w:rFonts w:cs="Arial"/>
          <w:bCs/>
          <w:szCs w:val="22"/>
        </w:rPr>
        <w:t>ci-après dénommé les « Travaux »,</w:t>
      </w:r>
      <w:r>
        <w:rPr>
          <w:rFonts w:cs="Arial"/>
          <w:bCs/>
          <w:szCs w:val="22"/>
        </w:rPr>
        <w:t xml:space="preserve"> </w:t>
      </w:r>
      <w:r w:rsidRPr="004B1E57">
        <w:rPr>
          <w:rFonts w:cs="Arial"/>
          <w:szCs w:val="22"/>
        </w:rPr>
        <w:t>dans</w:t>
      </w:r>
      <w:r>
        <w:rPr>
          <w:rFonts w:cs="Arial"/>
          <w:szCs w:val="22"/>
        </w:rPr>
        <w:t xml:space="preserve"> le cadre du projet de </w:t>
      </w:r>
      <w:r w:rsidR="00167DF8">
        <w:rPr>
          <w:rFonts w:cs="Arial"/>
          <w:szCs w:val="22"/>
        </w:rPr>
        <w:t>réaménagement du R+2 du</w:t>
      </w:r>
      <w:r w:rsidR="00133E78" w:rsidRPr="00133E78">
        <w:rPr>
          <w:rFonts w:cs="Arial"/>
          <w:szCs w:val="22"/>
        </w:rPr>
        <w:t xml:space="preserve"> bâtiment </w:t>
      </w:r>
      <w:r w:rsidR="00167DF8">
        <w:rPr>
          <w:rFonts w:cs="Arial"/>
          <w:szCs w:val="22"/>
        </w:rPr>
        <w:t>C1</w:t>
      </w:r>
      <w:r w:rsidR="00133E78" w:rsidRPr="00133E78">
        <w:rPr>
          <w:rFonts w:cs="Arial"/>
          <w:szCs w:val="22"/>
        </w:rPr>
        <w:t xml:space="preserve"> situé sur le site du CEA/Grenoble</w:t>
      </w:r>
      <w:r w:rsidR="00167DF8">
        <w:rPr>
          <w:rFonts w:cs="Arial"/>
          <w:szCs w:val="22"/>
        </w:rPr>
        <w:t>.</w:t>
      </w:r>
    </w:p>
    <w:p w14:paraId="4A7B53FC" w14:textId="2E8F29C3" w:rsidR="00411BC6" w:rsidRDefault="00411BC6" w:rsidP="00411BC6">
      <w:pPr>
        <w:jc w:val="both"/>
        <w:rPr>
          <w:rFonts w:cs="Arial"/>
          <w:szCs w:val="22"/>
        </w:rPr>
      </w:pPr>
    </w:p>
    <w:p w14:paraId="0DA98671" w14:textId="77777777" w:rsidR="000C6A38" w:rsidRPr="001E5E9B" w:rsidRDefault="000C6A38" w:rsidP="00411BC6">
      <w:pPr>
        <w:jc w:val="both"/>
        <w:rPr>
          <w:rFonts w:cs="Arial"/>
          <w:szCs w:val="22"/>
        </w:rPr>
      </w:pPr>
    </w:p>
    <w:p w14:paraId="71DCB32C" w14:textId="77777777" w:rsidR="00411BC6" w:rsidRPr="00C60915" w:rsidRDefault="00411BC6" w:rsidP="00490070">
      <w:pPr>
        <w:pStyle w:val="Titre1"/>
        <w:numPr>
          <w:ilvl w:val="0"/>
          <w:numId w:val="7"/>
        </w:numPr>
      </w:pPr>
      <w:bookmarkStart w:id="10" w:name="_Toc206303908"/>
      <w:bookmarkStart w:id="11" w:name="_Ref222827535"/>
      <w:bookmarkStart w:id="12" w:name="_Toc206304548"/>
      <w:bookmarkStart w:id="13" w:name="_Toc206304559"/>
      <w:r>
        <w:t xml:space="preserve"> </w:t>
      </w:r>
      <w:bookmarkStart w:id="14" w:name="_Ref223435994"/>
      <w:bookmarkStart w:id="15" w:name="_Toc201307611"/>
      <w:r w:rsidRPr="001E5E9B">
        <w:t>DOCUMENTS CONTRACTUELS</w:t>
      </w:r>
      <w:bookmarkEnd w:id="10"/>
      <w:bookmarkEnd w:id="11"/>
      <w:bookmarkEnd w:id="12"/>
      <w:bookmarkEnd w:id="13"/>
      <w:bookmarkEnd w:id="14"/>
      <w:bookmarkEnd w:id="15"/>
    </w:p>
    <w:p w14:paraId="3AD28D81" w14:textId="77777777" w:rsidR="00411BC6" w:rsidRPr="00C60915" w:rsidRDefault="00411BC6" w:rsidP="00490070">
      <w:pPr>
        <w:numPr>
          <w:ilvl w:val="1"/>
          <w:numId w:val="7"/>
        </w:numPr>
        <w:spacing w:line="240" w:lineRule="atLeast"/>
        <w:jc w:val="both"/>
        <w:rPr>
          <w:rFonts w:cs="Arial"/>
          <w:bCs/>
          <w:szCs w:val="22"/>
        </w:rPr>
      </w:pPr>
      <w:r>
        <w:rPr>
          <w:rFonts w:cs="Arial"/>
          <w:szCs w:val="22"/>
        </w:rPr>
        <w:t xml:space="preserve"> </w:t>
      </w:r>
      <w:r w:rsidRPr="001E5E9B">
        <w:rPr>
          <w:rFonts w:cs="Arial"/>
          <w:szCs w:val="22"/>
        </w:rPr>
        <w:t>Dans la mesure où leurs dispositions ne sont pas contraires à celles du présent marché et de ses annexes lesquelles prévalent, les documents ci-après sont applicables par ordre de priorité décroissante :</w:t>
      </w:r>
    </w:p>
    <w:p w14:paraId="3A8B64B5" w14:textId="6416A937" w:rsidR="00DF4648"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les prescriptions de Sécurité et leurs annexes (référentiels correspondants) ;</w:t>
      </w:r>
    </w:p>
    <w:p w14:paraId="10A33B3D" w14:textId="619A265D" w:rsidR="00DF4648" w:rsidRPr="00A07161"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 xml:space="preserve">le dossier de consultation référencé </w:t>
      </w:r>
      <w:r w:rsidR="00167DF8">
        <w:rPr>
          <w:rFonts w:cs="Arial"/>
          <w:szCs w:val="22"/>
        </w:rPr>
        <w:t>« </w:t>
      </w:r>
      <w:bookmarkStart w:id="16" w:name="_Hlk200529971"/>
      <w:r w:rsidR="00167DF8" w:rsidRPr="00A07161">
        <w:rPr>
          <w:rFonts w:cs="Arial"/>
          <w:szCs w:val="22"/>
        </w:rPr>
        <w:t>B25-025</w:t>
      </w:r>
      <w:r w:rsidR="00A07161" w:rsidRPr="00A07161">
        <w:rPr>
          <w:rFonts w:cs="Arial"/>
          <w:szCs w:val="22"/>
        </w:rPr>
        <w:t>25</w:t>
      </w:r>
      <w:r w:rsidR="00167DF8" w:rsidRPr="00A07161">
        <w:rPr>
          <w:rFonts w:cs="Arial"/>
          <w:szCs w:val="22"/>
        </w:rPr>
        <w:t>-ES</w:t>
      </w:r>
      <w:bookmarkEnd w:id="16"/>
      <w:r w:rsidR="00167DF8" w:rsidRPr="00A07161">
        <w:rPr>
          <w:rFonts w:cs="Arial"/>
          <w:szCs w:val="22"/>
        </w:rPr>
        <w:t xml:space="preserve"> DCE »</w:t>
      </w:r>
      <w:r w:rsidRPr="00A07161">
        <w:rPr>
          <w:rFonts w:cs="Arial"/>
          <w:szCs w:val="22"/>
        </w:rPr>
        <w:t xml:space="preserve"> avec, faisant partie intégrante, les prescriptions techniques du marché et leurs annexes :</w:t>
      </w:r>
    </w:p>
    <w:p w14:paraId="61245193" w14:textId="0B86449F" w:rsidR="00DF4648" w:rsidRPr="00A07161" w:rsidRDefault="00DF4648" w:rsidP="00490070">
      <w:pPr>
        <w:numPr>
          <w:ilvl w:val="1"/>
          <w:numId w:val="6"/>
        </w:numPr>
        <w:tabs>
          <w:tab w:val="clear" w:pos="1440"/>
          <w:tab w:val="num" w:pos="709"/>
        </w:tabs>
        <w:spacing w:line="240" w:lineRule="atLeast"/>
        <w:ind w:left="709"/>
        <w:jc w:val="both"/>
        <w:rPr>
          <w:rFonts w:cs="Arial"/>
          <w:szCs w:val="22"/>
        </w:rPr>
      </w:pPr>
      <w:bookmarkStart w:id="17" w:name="_Hlk200529946"/>
      <w:r w:rsidRPr="00A07161">
        <w:rPr>
          <w:rFonts w:cs="Arial"/>
          <w:szCs w:val="22"/>
        </w:rPr>
        <w:t xml:space="preserve">le cahier des charges techniques référencé </w:t>
      </w:r>
      <w:r w:rsidR="00B67E3F" w:rsidRPr="00A07161">
        <w:rPr>
          <w:rFonts w:cs="Arial"/>
          <w:szCs w:val="22"/>
        </w:rPr>
        <w:t>« </w:t>
      </w:r>
      <w:r w:rsidR="00A07161" w:rsidRPr="00A07161">
        <w:rPr>
          <w:rFonts w:cs="Arial"/>
          <w:szCs w:val="22"/>
        </w:rPr>
        <w:t>C24025CCTP080C_CCTP Lot 8 Electricité CFO CFA - R+2 de l'Aile A du bâtiment C1</w:t>
      </w:r>
      <w:r w:rsidR="00B67E3F" w:rsidRPr="00A07161">
        <w:rPr>
          <w:rFonts w:cs="Arial"/>
          <w:szCs w:val="22"/>
        </w:rPr>
        <w:t> »</w:t>
      </w:r>
      <w:r w:rsidRPr="00A07161">
        <w:rPr>
          <w:rFonts w:cs="Arial"/>
          <w:szCs w:val="22"/>
        </w:rPr>
        <w:t xml:space="preserve"> en date du </w:t>
      </w:r>
      <w:r w:rsidR="00B67E3F" w:rsidRPr="00A07161">
        <w:rPr>
          <w:rFonts w:cs="Arial"/>
          <w:szCs w:val="22"/>
        </w:rPr>
        <w:t>28/05/2025,</w:t>
      </w:r>
    </w:p>
    <w:p w14:paraId="495A5A01" w14:textId="4D03B59D" w:rsidR="00DF4648" w:rsidRPr="00A07161" w:rsidRDefault="00DF4648" w:rsidP="00490070">
      <w:pPr>
        <w:numPr>
          <w:ilvl w:val="1"/>
          <w:numId w:val="6"/>
        </w:numPr>
        <w:tabs>
          <w:tab w:val="clear" w:pos="1440"/>
          <w:tab w:val="num" w:pos="709"/>
        </w:tabs>
        <w:spacing w:line="240" w:lineRule="atLeast"/>
        <w:ind w:left="709"/>
        <w:jc w:val="both"/>
        <w:rPr>
          <w:rFonts w:cs="Arial"/>
          <w:szCs w:val="22"/>
        </w:rPr>
      </w:pPr>
      <w:r w:rsidRPr="00A07161">
        <w:rPr>
          <w:rFonts w:cs="Arial"/>
          <w:szCs w:val="22"/>
        </w:rPr>
        <w:t xml:space="preserve">la grille de Décomposition du Prix Global et Forfaitaire référencée </w:t>
      </w:r>
      <w:r w:rsidR="00B67E3F" w:rsidRPr="00A07161">
        <w:rPr>
          <w:rFonts w:cs="Arial"/>
          <w:szCs w:val="22"/>
        </w:rPr>
        <w:t>« </w:t>
      </w:r>
      <w:r w:rsidR="00A07161" w:rsidRPr="00A07161">
        <w:rPr>
          <w:rFonts w:cs="Arial"/>
          <w:szCs w:val="22"/>
        </w:rPr>
        <w:t xml:space="preserve">DPGF_Lot 8_CFO CFA </w:t>
      </w:r>
      <w:r w:rsidR="00B67E3F" w:rsidRPr="00A07161">
        <w:rPr>
          <w:rFonts w:cs="Arial"/>
          <w:szCs w:val="22"/>
        </w:rPr>
        <w:t>»</w:t>
      </w:r>
      <w:r w:rsidRPr="00A07161">
        <w:rPr>
          <w:rFonts w:cs="Arial"/>
          <w:szCs w:val="22"/>
        </w:rPr>
        <w:t xml:space="preserve"> en date du </w:t>
      </w:r>
      <w:r w:rsidR="00B67E3F" w:rsidRPr="00A07161">
        <w:rPr>
          <w:rFonts w:cs="Arial"/>
          <w:szCs w:val="22"/>
        </w:rPr>
        <w:t>28/05/2025</w:t>
      </w:r>
      <w:r w:rsidRPr="00A07161">
        <w:rPr>
          <w:rFonts w:cs="Arial"/>
          <w:szCs w:val="22"/>
        </w:rPr>
        <w:t>,</w:t>
      </w:r>
    </w:p>
    <w:p w14:paraId="2A3BBDE5" w14:textId="47B0B7B8" w:rsidR="00DF4648" w:rsidRPr="004F5E3F" w:rsidRDefault="00DF4648" w:rsidP="00490070">
      <w:pPr>
        <w:numPr>
          <w:ilvl w:val="1"/>
          <w:numId w:val="6"/>
        </w:numPr>
        <w:tabs>
          <w:tab w:val="clear" w:pos="1440"/>
          <w:tab w:val="num" w:pos="709"/>
        </w:tabs>
        <w:spacing w:line="240" w:lineRule="atLeast"/>
        <w:ind w:left="709"/>
        <w:jc w:val="both"/>
        <w:rPr>
          <w:rFonts w:cs="Arial"/>
          <w:szCs w:val="22"/>
        </w:rPr>
      </w:pPr>
      <w:r w:rsidRPr="00DF4648">
        <w:rPr>
          <w:rFonts w:cs="Arial"/>
          <w:szCs w:val="22"/>
        </w:rPr>
        <w:t xml:space="preserve">le planning général de l’opération référencé </w:t>
      </w:r>
      <w:r w:rsidR="00B67E3F">
        <w:rPr>
          <w:rFonts w:cs="Arial"/>
          <w:szCs w:val="22"/>
        </w:rPr>
        <w:t>« </w:t>
      </w:r>
      <w:r w:rsidR="00B67E3F" w:rsidRPr="00B67E3F">
        <w:rPr>
          <w:rFonts w:cs="Arial"/>
          <w:szCs w:val="22"/>
        </w:rPr>
        <w:t xml:space="preserve">C24025PLN001C_Planning </w:t>
      </w:r>
      <w:r w:rsidR="00B67E3F" w:rsidRPr="004F5E3F">
        <w:rPr>
          <w:rFonts w:cs="Arial"/>
          <w:szCs w:val="22"/>
        </w:rPr>
        <w:t>directoire travaux phase PRO »</w:t>
      </w:r>
      <w:r w:rsidRPr="004F5E3F">
        <w:rPr>
          <w:rFonts w:cs="Arial"/>
          <w:szCs w:val="22"/>
        </w:rPr>
        <w:t xml:space="preserve"> en date du </w:t>
      </w:r>
      <w:r w:rsidR="00B67E3F" w:rsidRPr="004F5E3F">
        <w:rPr>
          <w:rFonts w:cs="Arial"/>
          <w:szCs w:val="22"/>
        </w:rPr>
        <w:t>28/05/2025,</w:t>
      </w:r>
    </w:p>
    <w:p w14:paraId="50F0B263" w14:textId="6A904CDF" w:rsidR="00DF4648" w:rsidRPr="004F5E3F" w:rsidRDefault="00DF4648" w:rsidP="00490070">
      <w:pPr>
        <w:numPr>
          <w:ilvl w:val="1"/>
          <w:numId w:val="6"/>
        </w:numPr>
        <w:tabs>
          <w:tab w:val="clear" w:pos="1440"/>
          <w:tab w:val="num" w:pos="709"/>
        </w:tabs>
        <w:spacing w:line="240" w:lineRule="atLeast"/>
        <w:ind w:left="709"/>
        <w:jc w:val="both"/>
        <w:rPr>
          <w:rFonts w:cs="Arial"/>
          <w:szCs w:val="22"/>
        </w:rPr>
      </w:pPr>
      <w:r w:rsidRPr="004F5E3F">
        <w:rPr>
          <w:rFonts w:cs="Arial"/>
          <w:szCs w:val="22"/>
        </w:rPr>
        <w:t xml:space="preserve">le plan général de coordination en matière de sécurité et de protection de la santé (PGCSPS) référencé </w:t>
      </w:r>
      <w:r w:rsidR="004F5E3F" w:rsidRPr="004F5E3F">
        <w:rPr>
          <w:rFonts w:cs="Arial"/>
          <w:szCs w:val="22"/>
        </w:rPr>
        <w:t>« 54246538_PGC_V_C »</w:t>
      </w:r>
      <w:r w:rsidRPr="004F5E3F">
        <w:rPr>
          <w:rFonts w:cs="Arial"/>
          <w:szCs w:val="22"/>
        </w:rPr>
        <w:t xml:space="preserve"> en date du </w:t>
      </w:r>
      <w:r w:rsidR="004F5E3F" w:rsidRPr="004F5E3F">
        <w:rPr>
          <w:rFonts w:cs="Arial"/>
          <w:szCs w:val="22"/>
        </w:rPr>
        <w:t>18/06/2025,</w:t>
      </w:r>
      <w:r w:rsidRPr="004F5E3F">
        <w:rPr>
          <w:rFonts w:cs="Arial"/>
          <w:szCs w:val="22"/>
        </w:rPr>
        <w:t xml:space="preserve"> </w:t>
      </w:r>
    </w:p>
    <w:p w14:paraId="3CF862A5" w14:textId="480673CE" w:rsidR="00DF4648" w:rsidRPr="004F5E3F" w:rsidRDefault="00DF4648" w:rsidP="00490070">
      <w:pPr>
        <w:numPr>
          <w:ilvl w:val="1"/>
          <w:numId w:val="6"/>
        </w:numPr>
        <w:tabs>
          <w:tab w:val="clear" w:pos="1440"/>
          <w:tab w:val="num" w:pos="709"/>
        </w:tabs>
        <w:spacing w:line="240" w:lineRule="atLeast"/>
        <w:ind w:left="709"/>
        <w:jc w:val="both"/>
        <w:rPr>
          <w:rFonts w:cs="Arial"/>
          <w:szCs w:val="22"/>
        </w:rPr>
      </w:pPr>
      <w:r w:rsidRPr="004F5E3F">
        <w:rPr>
          <w:rFonts w:cs="Arial"/>
          <w:szCs w:val="22"/>
        </w:rPr>
        <w:t>le dossier de plans,</w:t>
      </w:r>
    </w:p>
    <w:bookmarkEnd w:id="17"/>
    <w:p w14:paraId="1FED3640" w14:textId="77777777" w:rsidR="00A00720" w:rsidRDefault="00A00720" w:rsidP="00490070">
      <w:pPr>
        <w:numPr>
          <w:ilvl w:val="0"/>
          <w:numId w:val="6"/>
        </w:numPr>
        <w:tabs>
          <w:tab w:val="clear" w:pos="720"/>
          <w:tab w:val="num" w:pos="-3240"/>
        </w:tabs>
        <w:spacing w:line="240" w:lineRule="atLeast"/>
        <w:ind w:left="360"/>
        <w:jc w:val="both"/>
        <w:rPr>
          <w:rFonts w:cs="Arial"/>
          <w:szCs w:val="22"/>
        </w:rPr>
      </w:pPr>
      <w:r>
        <w:rPr>
          <w:rFonts w:cs="Arial"/>
          <w:szCs w:val="22"/>
        </w:rPr>
        <w:t>les règles applicables aux Entreprises Extérieures (Titulaires ou sous-traitants de marchés), indice A</w:t>
      </w:r>
      <w:r w:rsidR="00B0067E">
        <w:rPr>
          <w:rFonts w:cs="Arial"/>
          <w:szCs w:val="22"/>
        </w:rPr>
        <w:t xml:space="preserve"> et le règlement intérieur</w:t>
      </w:r>
      <w:r>
        <w:rPr>
          <w:rFonts w:cs="Arial"/>
          <w:szCs w:val="22"/>
        </w:rPr>
        <w:t>;</w:t>
      </w:r>
    </w:p>
    <w:p w14:paraId="6A46F4B6" w14:textId="010FB011" w:rsidR="00DF4648"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 xml:space="preserve">les Conditions Générales d’Achat (CGA) du CEA </w:t>
      </w:r>
      <w:r w:rsidR="00C64433">
        <w:rPr>
          <w:rFonts w:cs="Arial"/>
          <w:szCs w:val="22"/>
        </w:rPr>
        <w:t>(édition de janvier 2022)</w:t>
      </w:r>
      <w:r w:rsidRPr="00DF4648">
        <w:rPr>
          <w:rFonts w:cs="Arial"/>
          <w:szCs w:val="22"/>
        </w:rPr>
        <w:t>;</w:t>
      </w:r>
    </w:p>
    <w:p w14:paraId="3F26E48D" w14:textId="03739D98" w:rsidR="00540215" w:rsidRPr="00540215" w:rsidRDefault="00540215" w:rsidP="00490070">
      <w:pPr>
        <w:numPr>
          <w:ilvl w:val="0"/>
          <w:numId w:val="6"/>
        </w:numPr>
        <w:tabs>
          <w:tab w:val="clear" w:pos="720"/>
          <w:tab w:val="num" w:pos="-3240"/>
        </w:tabs>
        <w:spacing w:line="240" w:lineRule="atLeast"/>
        <w:ind w:left="360"/>
        <w:jc w:val="both"/>
        <w:rPr>
          <w:rFonts w:cs="Arial"/>
          <w:szCs w:val="22"/>
        </w:rPr>
      </w:pPr>
      <w:r w:rsidRPr="00540215">
        <w:rPr>
          <w:rFonts w:cs="Arial"/>
          <w:szCs w:val="22"/>
        </w:rPr>
        <w:t xml:space="preserve">le Cahier des Clauses Sociales Particulières (C2SP)  </w:t>
      </w:r>
    </w:p>
    <w:p w14:paraId="521AC76B" w14:textId="77777777" w:rsidR="00DF4648"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les documents normatifs (normes, documents techniques unifiés, etc.) ;</w:t>
      </w:r>
    </w:p>
    <w:p w14:paraId="555329B5" w14:textId="541F9957" w:rsidR="00E17835"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à titre suppléti</w:t>
      </w:r>
      <w:r>
        <w:rPr>
          <w:rFonts w:cs="Arial"/>
          <w:szCs w:val="22"/>
        </w:rPr>
        <w:t xml:space="preserve">f, </w:t>
      </w:r>
      <w:r w:rsidRPr="00DF4648">
        <w:rPr>
          <w:rFonts w:cs="Arial"/>
          <w:szCs w:val="22"/>
        </w:rPr>
        <w:t xml:space="preserve">l'offre du Titulaire référencée </w:t>
      </w:r>
      <w:r w:rsidRPr="00A04476">
        <w:rPr>
          <w:rFonts w:cs="Arial"/>
          <w:szCs w:val="22"/>
          <w:highlight w:val="cyan"/>
        </w:rPr>
        <w:t>________</w:t>
      </w:r>
      <w:r w:rsidR="00E17835" w:rsidRPr="00A04476">
        <w:rPr>
          <w:rFonts w:cs="Arial"/>
          <w:szCs w:val="22"/>
          <w:highlight w:val="cyan"/>
        </w:rPr>
        <w:t>____________________</w:t>
      </w:r>
      <w:r w:rsidRPr="00A04476">
        <w:rPr>
          <w:rFonts w:cs="Arial"/>
          <w:szCs w:val="22"/>
          <w:highlight w:val="cyan"/>
        </w:rPr>
        <w:t xml:space="preserve"> </w:t>
      </w:r>
    </w:p>
    <w:p w14:paraId="686137AC" w14:textId="13E24756" w:rsidR="00411BC6" w:rsidRPr="00DF4648" w:rsidRDefault="00DF4648" w:rsidP="00E17835">
      <w:pPr>
        <w:spacing w:line="240" w:lineRule="atLeast"/>
        <w:ind w:left="360"/>
        <w:jc w:val="both"/>
        <w:rPr>
          <w:rFonts w:cs="Arial"/>
          <w:szCs w:val="22"/>
        </w:rPr>
      </w:pPr>
      <w:r w:rsidRPr="00DF4648">
        <w:rPr>
          <w:rFonts w:cs="Arial"/>
          <w:szCs w:val="22"/>
        </w:rPr>
        <w:t xml:space="preserve">du </w:t>
      </w:r>
      <w:r w:rsidRPr="00A04476">
        <w:rPr>
          <w:rFonts w:cs="Arial"/>
          <w:szCs w:val="22"/>
          <w:highlight w:val="cyan"/>
        </w:rPr>
        <w:t>______</w:t>
      </w:r>
      <w:r w:rsidR="00E17835" w:rsidRPr="00A04476">
        <w:rPr>
          <w:rFonts w:cs="Arial"/>
          <w:szCs w:val="22"/>
          <w:highlight w:val="cyan"/>
        </w:rPr>
        <w:t>________________</w:t>
      </w:r>
      <w:r w:rsidRPr="00A04476">
        <w:rPr>
          <w:rFonts w:cs="Arial"/>
          <w:szCs w:val="22"/>
          <w:highlight w:val="cyan"/>
        </w:rPr>
        <w:t xml:space="preserve">, </w:t>
      </w:r>
      <w:r w:rsidR="00411BC6" w:rsidRPr="00DF4648">
        <w:rPr>
          <w:rFonts w:cs="Arial"/>
          <w:b/>
          <w:i/>
          <w:szCs w:val="22"/>
        </w:rPr>
        <w:t>(à compléter par le soumissionnaire)</w:t>
      </w:r>
    </w:p>
    <w:p w14:paraId="598C2A94" w14:textId="77777777" w:rsidR="00E17835" w:rsidRDefault="00E17835" w:rsidP="00411BC6">
      <w:pPr>
        <w:spacing w:line="240" w:lineRule="atLeast"/>
        <w:jc w:val="both"/>
        <w:rPr>
          <w:rFonts w:cs="Arial"/>
          <w:szCs w:val="22"/>
        </w:rPr>
      </w:pPr>
    </w:p>
    <w:p w14:paraId="74A1BF96" w14:textId="5A891F8C" w:rsidR="00411BC6" w:rsidRDefault="00411BC6" w:rsidP="00411BC6">
      <w:pPr>
        <w:spacing w:line="240" w:lineRule="atLeast"/>
        <w:jc w:val="both"/>
        <w:rPr>
          <w:rFonts w:cs="Arial"/>
          <w:szCs w:val="22"/>
        </w:rPr>
      </w:pPr>
      <w:r w:rsidRPr="001E5E9B">
        <w:rPr>
          <w:rFonts w:cs="Arial"/>
          <w:szCs w:val="22"/>
        </w:rPr>
        <w:t>Le Titulaire reconnaît expressément avoir pris connaissance et accepté les documents ci-dessus.</w:t>
      </w:r>
      <w:r>
        <w:rPr>
          <w:rFonts w:cs="Arial"/>
          <w:szCs w:val="22"/>
        </w:rPr>
        <w:t xml:space="preserve"> </w:t>
      </w:r>
      <w:r w:rsidRPr="001E5E9B">
        <w:rPr>
          <w:rFonts w:cs="Arial"/>
          <w:szCs w:val="22"/>
        </w:rPr>
        <w:t xml:space="preserve">Les conditions générales </w:t>
      </w:r>
      <w:r w:rsidRPr="001E5E9B">
        <w:rPr>
          <w:rFonts w:cs="Arial"/>
          <w:bCs/>
          <w:szCs w:val="22"/>
        </w:rPr>
        <w:t>de vente</w:t>
      </w:r>
      <w:r w:rsidRPr="001E5E9B">
        <w:rPr>
          <w:rFonts w:cs="Arial"/>
          <w:szCs w:val="22"/>
        </w:rPr>
        <w:t xml:space="preserve"> du Titulaire, hormis celles issues de dispositions légales impératives, sont inopposables quelle qu'en soit la forme.</w:t>
      </w:r>
      <w:bookmarkStart w:id="18" w:name="_Toc116899426"/>
      <w:bookmarkStart w:id="19" w:name="_Toc116899761"/>
      <w:bookmarkStart w:id="20" w:name="_Toc116899789"/>
      <w:bookmarkStart w:id="21" w:name="_Toc116900013"/>
    </w:p>
    <w:p w14:paraId="7C3FD23A" w14:textId="77777777" w:rsidR="00411BC6" w:rsidRDefault="00411BC6" w:rsidP="00411BC6">
      <w:pPr>
        <w:spacing w:line="240" w:lineRule="atLeast"/>
        <w:jc w:val="both"/>
        <w:rPr>
          <w:rFonts w:cs="Arial"/>
          <w:szCs w:val="22"/>
        </w:rPr>
      </w:pPr>
    </w:p>
    <w:p w14:paraId="3770FB46" w14:textId="77777777" w:rsidR="00411BC6" w:rsidRPr="001345B4" w:rsidRDefault="00411BC6" w:rsidP="00490070">
      <w:pPr>
        <w:numPr>
          <w:ilvl w:val="1"/>
          <w:numId w:val="7"/>
        </w:numPr>
        <w:spacing w:line="240" w:lineRule="atLeast"/>
        <w:jc w:val="both"/>
        <w:rPr>
          <w:rFonts w:cs="Arial"/>
          <w:bCs/>
          <w:szCs w:val="22"/>
        </w:rPr>
      </w:pPr>
      <w:r>
        <w:rPr>
          <w:rFonts w:cs="Arial"/>
          <w:szCs w:val="22"/>
        </w:rPr>
        <w:t xml:space="preserve"> </w:t>
      </w:r>
      <w:r w:rsidRPr="00AB4D26">
        <w:rPr>
          <w:rFonts w:cs="Arial"/>
          <w:szCs w:val="22"/>
        </w:rPr>
        <w:t>L</w:t>
      </w:r>
      <w:r>
        <w:rPr>
          <w:rFonts w:cs="Arial"/>
          <w:szCs w:val="22"/>
        </w:rPr>
        <w:t xml:space="preserve">es </w:t>
      </w:r>
      <w:r w:rsidRPr="00AB4D26">
        <w:rPr>
          <w:rFonts w:cs="Arial"/>
          <w:szCs w:val="22"/>
        </w:rPr>
        <w:t>annexe</w:t>
      </w:r>
      <w:r>
        <w:rPr>
          <w:rFonts w:cs="Arial"/>
          <w:szCs w:val="22"/>
        </w:rPr>
        <w:t xml:space="preserve">s suivantes font </w:t>
      </w:r>
      <w:r w:rsidRPr="00AB4D26">
        <w:rPr>
          <w:rFonts w:cs="Arial"/>
          <w:szCs w:val="22"/>
        </w:rPr>
        <w:t>partie intégrante du présent marché</w:t>
      </w:r>
      <w:r>
        <w:rPr>
          <w:rFonts w:cs="Arial"/>
          <w:szCs w:val="22"/>
        </w:rPr>
        <w:t> :</w:t>
      </w:r>
    </w:p>
    <w:p w14:paraId="017F0356" w14:textId="72FF2134" w:rsidR="008C3128" w:rsidRPr="00B67E3F" w:rsidRDefault="008C3128" w:rsidP="008C3128">
      <w:pPr>
        <w:numPr>
          <w:ilvl w:val="0"/>
          <w:numId w:val="12"/>
        </w:numPr>
        <w:spacing w:line="240" w:lineRule="atLeast"/>
        <w:jc w:val="both"/>
        <w:rPr>
          <w:rFonts w:cs="Arial"/>
          <w:bCs/>
          <w:szCs w:val="22"/>
        </w:rPr>
      </w:pPr>
      <w:bookmarkStart w:id="22" w:name="_Toc206303909"/>
      <w:bookmarkStart w:id="23" w:name="_Toc206304549"/>
      <w:bookmarkStart w:id="24" w:name="_Toc206304560"/>
      <w:bookmarkEnd w:id="18"/>
      <w:bookmarkEnd w:id="19"/>
      <w:bookmarkEnd w:id="20"/>
      <w:bookmarkEnd w:id="21"/>
      <w:r w:rsidRPr="00B77544">
        <w:rPr>
          <w:rFonts w:cs="Arial"/>
          <w:szCs w:val="22"/>
        </w:rPr>
        <w:t xml:space="preserve">Annexe </w:t>
      </w:r>
      <w:r w:rsidRPr="00B67E3F">
        <w:rPr>
          <w:rFonts w:cs="Arial"/>
          <w:szCs w:val="22"/>
        </w:rPr>
        <w:t>n°</w:t>
      </w:r>
      <w:r w:rsidR="00B67E3F" w:rsidRPr="00B67E3F">
        <w:rPr>
          <w:rFonts w:cs="Arial"/>
          <w:szCs w:val="22"/>
        </w:rPr>
        <w:t>1</w:t>
      </w:r>
      <w:r w:rsidRPr="00B67E3F">
        <w:rPr>
          <w:rFonts w:cs="Arial"/>
          <w:szCs w:val="22"/>
        </w:rPr>
        <w:t xml:space="preserve"> « Demande d'acceptation d'un sous-traitant »,</w:t>
      </w:r>
    </w:p>
    <w:p w14:paraId="00AFAACD" w14:textId="21D2ABC4" w:rsidR="008C3128" w:rsidRPr="004F5E3F" w:rsidRDefault="008C3128" w:rsidP="008C3128">
      <w:pPr>
        <w:numPr>
          <w:ilvl w:val="0"/>
          <w:numId w:val="12"/>
        </w:numPr>
        <w:spacing w:line="240" w:lineRule="atLeast"/>
        <w:jc w:val="both"/>
        <w:rPr>
          <w:rFonts w:cs="Arial"/>
          <w:bCs/>
          <w:szCs w:val="22"/>
        </w:rPr>
      </w:pPr>
      <w:r w:rsidRPr="004F5E3F">
        <w:rPr>
          <w:rFonts w:cs="Arial"/>
          <w:szCs w:val="22"/>
        </w:rPr>
        <w:t>Annexe n°</w:t>
      </w:r>
      <w:r w:rsidR="00B67E3F" w:rsidRPr="004F5E3F">
        <w:rPr>
          <w:rFonts w:cs="Arial"/>
          <w:szCs w:val="22"/>
        </w:rPr>
        <w:t>2</w:t>
      </w:r>
      <w:r w:rsidRPr="004F5E3F">
        <w:rPr>
          <w:rFonts w:cs="Arial"/>
          <w:szCs w:val="22"/>
        </w:rPr>
        <w:t xml:space="preserve"> « Spécifications pour la livraison d'équipements électriques au CEA Grenoble », </w:t>
      </w:r>
    </w:p>
    <w:p w14:paraId="6E38228F" w14:textId="6CFF2D40" w:rsidR="008C3128" w:rsidRPr="004F5E3F" w:rsidRDefault="008C3128" w:rsidP="008C3128">
      <w:pPr>
        <w:numPr>
          <w:ilvl w:val="0"/>
          <w:numId w:val="12"/>
        </w:numPr>
        <w:spacing w:line="240" w:lineRule="atLeast"/>
        <w:jc w:val="both"/>
        <w:rPr>
          <w:rFonts w:cs="Arial"/>
          <w:bCs/>
          <w:szCs w:val="22"/>
        </w:rPr>
      </w:pPr>
      <w:r w:rsidRPr="004F5E3F">
        <w:rPr>
          <w:rFonts w:cs="Arial"/>
          <w:szCs w:val="22"/>
        </w:rPr>
        <w:t>Annexe n°</w:t>
      </w:r>
      <w:r w:rsidR="00B67E3F" w:rsidRPr="004F5E3F">
        <w:rPr>
          <w:rFonts w:cs="Arial"/>
          <w:szCs w:val="22"/>
        </w:rPr>
        <w:t>3</w:t>
      </w:r>
      <w:r w:rsidRPr="004F5E3F">
        <w:rPr>
          <w:rFonts w:cs="Arial"/>
          <w:szCs w:val="22"/>
        </w:rPr>
        <w:t xml:space="preserve"> « Modèle de fiche de modification »,</w:t>
      </w:r>
      <w:r w:rsidRPr="004F5E3F">
        <w:rPr>
          <w:rFonts w:cs="Arial"/>
          <w:b/>
          <w:bCs/>
          <w:color w:val="FF6600"/>
          <w:szCs w:val="22"/>
        </w:rPr>
        <w:t xml:space="preserve"> </w:t>
      </w:r>
    </w:p>
    <w:p w14:paraId="7A92B41A" w14:textId="3AB52D38" w:rsidR="008C3128" w:rsidRPr="004F5E3F" w:rsidRDefault="008C3128" w:rsidP="008C3128">
      <w:pPr>
        <w:numPr>
          <w:ilvl w:val="0"/>
          <w:numId w:val="12"/>
        </w:numPr>
        <w:spacing w:line="240" w:lineRule="atLeast"/>
        <w:jc w:val="both"/>
        <w:rPr>
          <w:rFonts w:cs="Arial"/>
          <w:bCs/>
          <w:szCs w:val="22"/>
        </w:rPr>
      </w:pPr>
      <w:r w:rsidRPr="004F5E3F">
        <w:rPr>
          <w:rFonts w:cs="Arial"/>
          <w:szCs w:val="22"/>
        </w:rPr>
        <w:t>Annexe n°</w:t>
      </w:r>
      <w:r w:rsidR="00B67E3F" w:rsidRPr="004F5E3F">
        <w:rPr>
          <w:rFonts w:cs="Arial"/>
          <w:szCs w:val="22"/>
        </w:rPr>
        <w:t>4</w:t>
      </w:r>
      <w:r w:rsidRPr="004F5E3F">
        <w:rPr>
          <w:rFonts w:cs="Arial"/>
          <w:szCs w:val="22"/>
        </w:rPr>
        <w:t xml:space="preserve"> « Insertion et emploi », </w:t>
      </w:r>
    </w:p>
    <w:p w14:paraId="77B6ED0C" w14:textId="77777777" w:rsidR="00411BC6" w:rsidRDefault="00411BC6" w:rsidP="00411BC6">
      <w:pPr>
        <w:jc w:val="both"/>
        <w:rPr>
          <w:rFonts w:cs="Arial"/>
          <w:szCs w:val="22"/>
        </w:rPr>
      </w:pPr>
    </w:p>
    <w:p w14:paraId="3FB0D42E" w14:textId="77777777" w:rsidR="001815E6" w:rsidRPr="001E5E9B" w:rsidRDefault="001815E6" w:rsidP="00411BC6">
      <w:pPr>
        <w:jc w:val="both"/>
        <w:rPr>
          <w:rFonts w:cs="Arial"/>
          <w:szCs w:val="22"/>
        </w:rPr>
      </w:pPr>
    </w:p>
    <w:p w14:paraId="7DC8C099" w14:textId="77777777" w:rsidR="00411BC6" w:rsidRPr="00907513" w:rsidRDefault="00411BC6" w:rsidP="00490070">
      <w:pPr>
        <w:pStyle w:val="Titre1"/>
        <w:numPr>
          <w:ilvl w:val="0"/>
          <w:numId w:val="7"/>
        </w:numPr>
      </w:pPr>
      <w:r>
        <w:t xml:space="preserve"> </w:t>
      </w:r>
      <w:bookmarkStart w:id="25" w:name="_Toc201307612"/>
      <w:r w:rsidRPr="00907513">
        <w:t>CORRESPONDANTS</w:t>
      </w:r>
      <w:bookmarkEnd w:id="22"/>
      <w:bookmarkEnd w:id="23"/>
      <w:bookmarkEnd w:id="24"/>
      <w:bookmarkEnd w:id="25"/>
    </w:p>
    <w:p w14:paraId="1991B042"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Pr>
          <w:rFonts w:cs="Arial"/>
          <w:b/>
          <w:color w:val="000000"/>
          <w:szCs w:val="22"/>
        </w:rPr>
        <w:t xml:space="preserve"> </w:t>
      </w:r>
      <w:r w:rsidRPr="001E5E9B">
        <w:rPr>
          <w:rFonts w:cs="Arial"/>
          <w:b/>
          <w:color w:val="000000"/>
          <w:szCs w:val="22"/>
        </w:rPr>
        <w:t>technique du CEA</w:t>
      </w:r>
    </w:p>
    <w:p w14:paraId="0523A56D" w14:textId="32A871C4" w:rsidR="00411BC6" w:rsidRDefault="00411BC6" w:rsidP="00490070">
      <w:pPr>
        <w:numPr>
          <w:ilvl w:val="0"/>
          <w:numId w:val="14"/>
        </w:numPr>
        <w:autoSpaceDE w:val="0"/>
        <w:autoSpaceDN w:val="0"/>
        <w:adjustRightInd w:val="0"/>
        <w:jc w:val="both"/>
        <w:rPr>
          <w:rFonts w:cs="Arial"/>
          <w:color w:val="000000"/>
          <w:szCs w:val="22"/>
        </w:rPr>
      </w:pPr>
      <w:bookmarkStart w:id="26" w:name="_Hlk200530360"/>
      <w:r w:rsidRPr="001E5E9B">
        <w:rPr>
          <w:rFonts w:cs="Arial"/>
          <w:color w:val="000000"/>
          <w:szCs w:val="22"/>
        </w:rPr>
        <w:t xml:space="preserve">M. </w:t>
      </w:r>
      <w:r w:rsidR="00B67E3F">
        <w:rPr>
          <w:rFonts w:cs="Arial"/>
          <w:color w:val="000000"/>
          <w:szCs w:val="22"/>
        </w:rPr>
        <w:t>Stéphane COLLEMARE</w:t>
      </w:r>
      <w:r>
        <w:rPr>
          <w:rFonts w:cs="Arial"/>
          <w:color w:val="000000"/>
          <w:szCs w:val="22"/>
        </w:rPr>
        <w:t xml:space="preserve"> </w:t>
      </w:r>
      <w:r w:rsidR="00B67E3F">
        <w:rPr>
          <w:rFonts w:cs="Arial"/>
          <w:color w:val="000000"/>
          <w:szCs w:val="22"/>
        </w:rPr>
        <w:t>–</w:t>
      </w:r>
      <w:r>
        <w:rPr>
          <w:rFonts w:cs="Arial"/>
          <w:color w:val="000000"/>
          <w:szCs w:val="22"/>
        </w:rPr>
        <w:t xml:space="preserve"> </w:t>
      </w:r>
      <w:r w:rsidR="00B67E3F">
        <w:rPr>
          <w:rFonts w:cs="Arial"/>
          <w:color w:val="000000"/>
          <w:szCs w:val="22"/>
        </w:rPr>
        <w:t>DPEI/SPPEP/GPP</w:t>
      </w:r>
      <w:r>
        <w:rPr>
          <w:rFonts w:cs="Arial"/>
          <w:color w:val="000000"/>
          <w:szCs w:val="22"/>
        </w:rPr>
        <w:t xml:space="preserve"> - </w:t>
      </w:r>
      <w:r w:rsidRPr="001E5E9B">
        <w:rPr>
          <w:rFonts w:cs="Arial"/>
          <w:color w:val="000000"/>
          <w:szCs w:val="22"/>
        </w:rPr>
        <w:t xml:space="preserve">Tél. : </w:t>
      </w:r>
      <w:r w:rsidR="00B67E3F" w:rsidRPr="00B67E3F">
        <w:rPr>
          <w:rFonts w:cs="Arial"/>
          <w:color w:val="000000"/>
          <w:szCs w:val="22"/>
        </w:rPr>
        <w:t>04.38.78.97.92</w:t>
      </w:r>
    </w:p>
    <w:p w14:paraId="438E0B15" w14:textId="6426DE09" w:rsidR="00411BC6" w:rsidRDefault="00411BC6" w:rsidP="007A3AD8">
      <w:pPr>
        <w:autoSpaceDE w:val="0"/>
        <w:autoSpaceDN w:val="0"/>
        <w:adjustRightInd w:val="0"/>
        <w:ind w:firstLine="360"/>
        <w:jc w:val="both"/>
        <w:rPr>
          <w:rFonts w:cs="Arial"/>
          <w:color w:val="000000"/>
          <w:szCs w:val="22"/>
        </w:rPr>
      </w:pPr>
      <w:r>
        <w:rPr>
          <w:rFonts w:cs="Arial"/>
          <w:color w:val="000000"/>
          <w:szCs w:val="22"/>
        </w:rPr>
        <w:t xml:space="preserve">E-mail : </w:t>
      </w:r>
      <w:hyperlink r:id="rId8" w:history="1">
        <w:r w:rsidR="00B67E3F" w:rsidRPr="0050079B">
          <w:rPr>
            <w:rStyle w:val="Lienhypertexte"/>
            <w:rFonts w:cs="Arial"/>
            <w:szCs w:val="22"/>
          </w:rPr>
          <w:t>stephane.collemare@cea.fr</w:t>
        </w:r>
      </w:hyperlink>
      <w:r w:rsidR="00B67E3F">
        <w:rPr>
          <w:rFonts w:cs="Arial"/>
          <w:color w:val="000000"/>
          <w:szCs w:val="22"/>
        </w:rPr>
        <w:t xml:space="preserve"> </w:t>
      </w:r>
    </w:p>
    <w:p w14:paraId="4220E52C" w14:textId="0304A407" w:rsidR="00B67E3F" w:rsidRDefault="00B67E3F" w:rsidP="007A3AD8">
      <w:pPr>
        <w:autoSpaceDE w:val="0"/>
        <w:autoSpaceDN w:val="0"/>
        <w:adjustRightInd w:val="0"/>
        <w:ind w:firstLine="360"/>
        <w:jc w:val="both"/>
        <w:rPr>
          <w:rFonts w:cs="Arial"/>
          <w:color w:val="000000"/>
          <w:szCs w:val="22"/>
        </w:rPr>
      </w:pPr>
    </w:p>
    <w:p w14:paraId="5B4BA4EE" w14:textId="43FC42AA" w:rsidR="00B67E3F" w:rsidRDefault="00B67E3F" w:rsidP="00B67E3F">
      <w:pPr>
        <w:numPr>
          <w:ilvl w:val="0"/>
          <w:numId w:val="14"/>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Djamel SALA – DPEI/SPPEP/Chef du GPP - </w:t>
      </w:r>
      <w:r w:rsidRPr="001E5E9B">
        <w:rPr>
          <w:rFonts w:cs="Arial"/>
          <w:color w:val="000000"/>
          <w:szCs w:val="22"/>
        </w:rPr>
        <w:t xml:space="preserve">Tél. : </w:t>
      </w:r>
      <w:r w:rsidRPr="00B67E3F">
        <w:rPr>
          <w:rFonts w:cs="Arial"/>
          <w:color w:val="000000"/>
          <w:szCs w:val="22"/>
        </w:rPr>
        <w:t>04.38.78.41.81</w:t>
      </w:r>
    </w:p>
    <w:p w14:paraId="0003233E" w14:textId="51F6D912" w:rsidR="00B67E3F" w:rsidRDefault="00B67E3F" w:rsidP="00B67E3F">
      <w:pPr>
        <w:autoSpaceDE w:val="0"/>
        <w:autoSpaceDN w:val="0"/>
        <w:adjustRightInd w:val="0"/>
        <w:ind w:firstLine="360"/>
        <w:jc w:val="both"/>
        <w:rPr>
          <w:rFonts w:cs="Arial"/>
          <w:color w:val="000000"/>
          <w:szCs w:val="22"/>
        </w:rPr>
      </w:pPr>
      <w:r>
        <w:rPr>
          <w:rFonts w:cs="Arial"/>
          <w:color w:val="000000"/>
          <w:szCs w:val="22"/>
        </w:rPr>
        <w:t xml:space="preserve">E-mail : </w:t>
      </w:r>
      <w:hyperlink r:id="rId9" w:history="1">
        <w:r w:rsidRPr="0050079B">
          <w:rPr>
            <w:rStyle w:val="Lienhypertexte"/>
            <w:rFonts w:cs="Arial"/>
            <w:szCs w:val="22"/>
          </w:rPr>
          <w:t>djamel.sala@cea.fr</w:t>
        </w:r>
      </w:hyperlink>
      <w:r>
        <w:rPr>
          <w:rFonts w:cs="Arial"/>
          <w:color w:val="000000"/>
          <w:szCs w:val="22"/>
        </w:rPr>
        <w:t xml:space="preserve"> </w:t>
      </w:r>
    </w:p>
    <w:bookmarkEnd w:id="26"/>
    <w:p w14:paraId="64154841" w14:textId="1378D149" w:rsidR="00B67E3F" w:rsidRPr="001E5E9B" w:rsidRDefault="00B67E3F" w:rsidP="007A3AD8">
      <w:pPr>
        <w:autoSpaceDE w:val="0"/>
        <w:autoSpaceDN w:val="0"/>
        <w:adjustRightInd w:val="0"/>
        <w:ind w:firstLine="360"/>
        <w:jc w:val="both"/>
        <w:rPr>
          <w:rFonts w:cs="Arial"/>
          <w:color w:val="000000"/>
          <w:szCs w:val="22"/>
        </w:rPr>
      </w:pPr>
    </w:p>
    <w:p w14:paraId="3B4BFF38" w14:textId="77777777" w:rsidR="00411BC6" w:rsidRPr="001E5E9B" w:rsidRDefault="00411BC6" w:rsidP="00411BC6">
      <w:pPr>
        <w:autoSpaceDE w:val="0"/>
        <w:autoSpaceDN w:val="0"/>
        <w:adjustRightInd w:val="0"/>
        <w:jc w:val="both"/>
        <w:rPr>
          <w:rFonts w:cs="Arial"/>
          <w:color w:val="000000"/>
          <w:szCs w:val="22"/>
        </w:rPr>
      </w:pPr>
    </w:p>
    <w:p w14:paraId="6D8AD1F8"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sidR="001815E6">
        <w:rPr>
          <w:rFonts w:cs="Arial"/>
          <w:b/>
          <w:color w:val="000000"/>
          <w:szCs w:val="22"/>
        </w:rPr>
        <w:t>s</w:t>
      </w:r>
      <w:r>
        <w:rPr>
          <w:rFonts w:cs="Arial"/>
          <w:b/>
          <w:color w:val="000000"/>
          <w:szCs w:val="22"/>
        </w:rPr>
        <w:t xml:space="preserve"> </w:t>
      </w:r>
      <w:r w:rsidR="001815E6">
        <w:rPr>
          <w:rFonts w:cs="Arial"/>
          <w:b/>
          <w:color w:val="000000"/>
          <w:szCs w:val="22"/>
        </w:rPr>
        <w:t>commerciaux</w:t>
      </w:r>
      <w:r w:rsidRPr="001E5E9B">
        <w:rPr>
          <w:rFonts w:cs="Arial"/>
          <w:b/>
          <w:color w:val="000000"/>
          <w:szCs w:val="22"/>
        </w:rPr>
        <w:t xml:space="preserve"> du CEA</w:t>
      </w:r>
    </w:p>
    <w:p w14:paraId="01A61401" w14:textId="54F6D8C8" w:rsidR="00411BC6" w:rsidRPr="001E5E9B" w:rsidRDefault="00411BC6" w:rsidP="00490070">
      <w:pPr>
        <w:numPr>
          <w:ilvl w:val="0"/>
          <w:numId w:val="14"/>
        </w:numPr>
        <w:autoSpaceDE w:val="0"/>
        <w:autoSpaceDN w:val="0"/>
        <w:adjustRightInd w:val="0"/>
        <w:jc w:val="both"/>
        <w:rPr>
          <w:rFonts w:cs="Arial"/>
          <w:szCs w:val="22"/>
        </w:rPr>
      </w:pPr>
      <w:bookmarkStart w:id="27" w:name="_Hlk200530374"/>
      <w:r w:rsidRPr="001E5E9B">
        <w:rPr>
          <w:rFonts w:cs="Arial"/>
          <w:color w:val="000000"/>
          <w:szCs w:val="22"/>
        </w:rPr>
        <w:t>M.</w:t>
      </w:r>
      <w:r>
        <w:rPr>
          <w:rFonts w:cs="Arial"/>
          <w:color w:val="000000"/>
          <w:szCs w:val="22"/>
        </w:rPr>
        <w:t xml:space="preserve"> </w:t>
      </w:r>
      <w:r w:rsidR="00B67E3F">
        <w:rPr>
          <w:rFonts w:cs="Arial"/>
          <w:color w:val="000000"/>
          <w:szCs w:val="22"/>
        </w:rPr>
        <w:t xml:space="preserve">Enzo SCHEIWE </w:t>
      </w:r>
      <w:r>
        <w:rPr>
          <w:rFonts w:cs="Arial"/>
          <w:color w:val="000000"/>
          <w:szCs w:val="22"/>
        </w:rPr>
        <w:t xml:space="preserve">– </w:t>
      </w:r>
      <w:r w:rsidR="00B67E3F">
        <w:rPr>
          <w:rFonts w:cs="Arial"/>
        </w:rPr>
        <w:t>DPRSG/SMA/BTE</w:t>
      </w:r>
      <w:r w:rsidR="00C80E70">
        <w:rPr>
          <w:rFonts w:cs="Arial"/>
        </w:rPr>
        <w:t xml:space="preserve"> </w:t>
      </w:r>
      <w:r>
        <w:rPr>
          <w:rFonts w:cs="Arial"/>
          <w:color w:val="000000"/>
          <w:szCs w:val="22"/>
        </w:rPr>
        <w:t xml:space="preserve">– </w:t>
      </w:r>
      <w:r w:rsidRPr="001E5E9B">
        <w:rPr>
          <w:rFonts w:cs="Arial"/>
          <w:color w:val="000000"/>
          <w:szCs w:val="22"/>
        </w:rPr>
        <w:t>Tél. : 04.38.78.</w:t>
      </w:r>
      <w:r w:rsidR="00B67E3F">
        <w:rPr>
          <w:rFonts w:cs="Arial"/>
          <w:color w:val="000000"/>
          <w:szCs w:val="22"/>
        </w:rPr>
        <w:t>36.42</w:t>
      </w:r>
    </w:p>
    <w:p w14:paraId="5B5A160C" w14:textId="02DE6563" w:rsidR="00411BC6" w:rsidRDefault="00411BC6" w:rsidP="007A3AD8">
      <w:pPr>
        <w:autoSpaceDE w:val="0"/>
        <w:autoSpaceDN w:val="0"/>
        <w:adjustRightInd w:val="0"/>
        <w:ind w:left="360"/>
        <w:jc w:val="both"/>
        <w:rPr>
          <w:rFonts w:cs="Arial"/>
          <w:color w:val="000000"/>
          <w:szCs w:val="22"/>
        </w:rPr>
      </w:pPr>
      <w:r>
        <w:rPr>
          <w:rFonts w:cs="Arial"/>
          <w:color w:val="000000"/>
          <w:szCs w:val="22"/>
        </w:rPr>
        <w:t>E-mail :</w:t>
      </w:r>
      <w:r w:rsidR="00B67E3F">
        <w:rPr>
          <w:rFonts w:cs="Arial"/>
          <w:color w:val="000000"/>
          <w:szCs w:val="22"/>
        </w:rPr>
        <w:t xml:space="preserve"> </w:t>
      </w:r>
      <w:hyperlink r:id="rId10" w:history="1">
        <w:r w:rsidR="00B67E3F" w:rsidRPr="0050079B">
          <w:rPr>
            <w:rStyle w:val="Lienhypertexte"/>
            <w:rFonts w:cs="Arial"/>
            <w:szCs w:val="22"/>
          </w:rPr>
          <w:t>enzo.scheiwe@cea.fr</w:t>
        </w:r>
      </w:hyperlink>
      <w:r w:rsidR="00B67E3F">
        <w:rPr>
          <w:rFonts w:cs="Arial"/>
          <w:color w:val="000000"/>
          <w:szCs w:val="22"/>
        </w:rPr>
        <w:t xml:space="preserve"> </w:t>
      </w:r>
    </w:p>
    <w:p w14:paraId="2A0CA03B" w14:textId="77777777" w:rsidR="001815E6" w:rsidRDefault="001815E6" w:rsidP="007A3AD8">
      <w:pPr>
        <w:autoSpaceDE w:val="0"/>
        <w:autoSpaceDN w:val="0"/>
        <w:adjustRightInd w:val="0"/>
        <w:ind w:left="360"/>
        <w:jc w:val="both"/>
        <w:rPr>
          <w:rFonts w:cs="Arial"/>
          <w:color w:val="000000"/>
          <w:szCs w:val="22"/>
        </w:rPr>
      </w:pPr>
    </w:p>
    <w:p w14:paraId="416BBC85" w14:textId="5B3C7DFE" w:rsidR="001815E6" w:rsidRPr="001E5E9B" w:rsidRDefault="001815E6" w:rsidP="00490070">
      <w:pPr>
        <w:numPr>
          <w:ilvl w:val="0"/>
          <w:numId w:val="14"/>
        </w:numPr>
        <w:autoSpaceDE w:val="0"/>
        <w:autoSpaceDN w:val="0"/>
        <w:adjustRightInd w:val="0"/>
        <w:jc w:val="both"/>
        <w:rPr>
          <w:rFonts w:cs="Arial"/>
          <w:szCs w:val="22"/>
        </w:rPr>
      </w:pPr>
      <w:r w:rsidRPr="001E5E9B">
        <w:rPr>
          <w:rFonts w:cs="Arial"/>
          <w:color w:val="000000"/>
          <w:szCs w:val="22"/>
        </w:rPr>
        <w:lastRenderedPageBreak/>
        <w:t>M.</w:t>
      </w:r>
      <w:r w:rsidR="00B67E3F">
        <w:rPr>
          <w:rFonts w:cs="Arial"/>
          <w:color w:val="000000"/>
          <w:szCs w:val="22"/>
        </w:rPr>
        <w:t xml:space="preserve"> Steven YHUEL </w:t>
      </w:r>
      <w:r>
        <w:rPr>
          <w:rFonts w:cs="Arial"/>
          <w:color w:val="000000"/>
          <w:szCs w:val="22"/>
        </w:rPr>
        <w:t xml:space="preserve">– </w:t>
      </w:r>
      <w:r w:rsidR="00B67E3F">
        <w:rPr>
          <w:rFonts w:cs="Arial"/>
        </w:rPr>
        <w:t>DPRSG/SMA/Chef du BTE</w:t>
      </w:r>
      <w:r w:rsidR="00C80E70">
        <w:rPr>
          <w:rFonts w:cs="Arial"/>
        </w:rPr>
        <w:t xml:space="preserve"> </w:t>
      </w:r>
      <w:r>
        <w:rPr>
          <w:rFonts w:cs="Arial"/>
          <w:color w:val="000000"/>
          <w:szCs w:val="22"/>
        </w:rPr>
        <w:t xml:space="preserve">– </w:t>
      </w:r>
      <w:r w:rsidRPr="001E5E9B">
        <w:rPr>
          <w:rFonts w:cs="Arial"/>
          <w:color w:val="000000"/>
          <w:szCs w:val="22"/>
        </w:rPr>
        <w:t xml:space="preserve">Tél. : </w:t>
      </w:r>
      <w:r w:rsidR="00B67E3F" w:rsidRPr="00B67E3F">
        <w:rPr>
          <w:rFonts w:cs="Arial"/>
          <w:color w:val="000000"/>
          <w:szCs w:val="22"/>
        </w:rPr>
        <w:t>04.38.78.95.74</w:t>
      </w:r>
      <w:r>
        <w:rPr>
          <w:rFonts w:cs="Arial"/>
          <w:color w:val="000000"/>
          <w:szCs w:val="22"/>
        </w:rPr>
        <w:t xml:space="preserve"> </w:t>
      </w:r>
    </w:p>
    <w:p w14:paraId="5D2BFFEC" w14:textId="79B76936" w:rsidR="001F18FE" w:rsidRDefault="001815E6" w:rsidP="00B67E3F">
      <w:pPr>
        <w:autoSpaceDE w:val="0"/>
        <w:autoSpaceDN w:val="0"/>
        <w:adjustRightInd w:val="0"/>
        <w:ind w:firstLine="360"/>
        <w:jc w:val="both"/>
        <w:rPr>
          <w:rFonts w:cs="Arial"/>
          <w:color w:val="000000"/>
          <w:szCs w:val="22"/>
        </w:rPr>
      </w:pPr>
      <w:r>
        <w:rPr>
          <w:rFonts w:cs="Arial"/>
          <w:color w:val="000000"/>
          <w:szCs w:val="22"/>
        </w:rPr>
        <w:t>E-mail :</w:t>
      </w:r>
      <w:r w:rsidR="00B67E3F">
        <w:rPr>
          <w:rFonts w:cs="Arial"/>
          <w:color w:val="000000"/>
          <w:szCs w:val="22"/>
        </w:rPr>
        <w:t xml:space="preserve"> </w:t>
      </w:r>
      <w:hyperlink r:id="rId11" w:history="1">
        <w:r w:rsidR="00B67E3F" w:rsidRPr="0050079B">
          <w:rPr>
            <w:rStyle w:val="Lienhypertexte"/>
            <w:rFonts w:cs="Arial"/>
            <w:szCs w:val="22"/>
          </w:rPr>
          <w:t>steven.yhuel@cea.fr</w:t>
        </w:r>
      </w:hyperlink>
      <w:r w:rsidR="00B67E3F">
        <w:rPr>
          <w:rFonts w:cs="Arial"/>
          <w:color w:val="000000"/>
          <w:szCs w:val="22"/>
        </w:rPr>
        <w:t xml:space="preserve"> </w:t>
      </w:r>
    </w:p>
    <w:bookmarkEnd w:id="27"/>
    <w:p w14:paraId="7C05F71E" w14:textId="77777777" w:rsidR="001815E6" w:rsidRPr="001E5E9B" w:rsidRDefault="001815E6" w:rsidP="001F18FE">
      <w:pPr>
        <w:autoSpaceDE w:val="0"/>
        <w:autoSpaceDN w:val="0"/>
        <w:adjustRightInd w:val="0"/>
        <w:jc w:val="both"/>
        <w:rPr>
          <w:rFonts w:cs="Arial"/>
          <w:color w:val="000000"/>
          <w:szCs w:val="22"/>
        </w:rPr>
      </w:pPr>
    </w:p>
    <w:p w14:paraId="0BE639CE" w14:textId="77777777" w:rsidR="001F18FE" w:rsidRPr="001F18FE" w:rsidRDefault="001F18FE"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F18FE">
        <w:rPr>
          <w:rFonts w:cs="Arial"/>
          <w:b/>
          <w:bCs/>
          <w:iCs/>
          <w:szCs w:val="22"/>
        </w:rPr>
        <w:t>Comptabilité fournisseur</w:t>
      </w:r>
    </w:p>
    <w:p w14:paraId="0F1CCDC5" w14:textId="7FE85CA8" w:rsidR="006172A3" w:rsidRDefault="006172A3" w:rsidP="006172A3">
      <w:pPr>
        <w:tabs>
          <w:tab w:val="left" w:pos="3420"/>
          <w:tab w:val="left" w:pos="5940"/>
        </w:tabs>
        <w:ind w:left="357"/>
        <w:jc w:val="both"/>
        <w:rPr>
          <w:rFonts w:cs="Arial"/>
          <w:bCs/>
          <w:szCs w:val="22"/>
        </w:rPr>
      </w:pPr>
      <w:r>
        <w:rPr>
          <w:rFonts w:cs="Arial"/>
          <w:bCs/>
          <w:i/>
          <w:iCs/>
          <w:szCs w:val="22"/>
        </w:rPr>
        <w:t>Comptabilité fournisseur :</w:t>
      </w:r>
      <w:r>
        <w:rPr>
          <w:rFonts w:cs="Arial"/>
          <w:bCs/>
          <w:i/>
          <w:iCs/>
          <w:szCs w:val="22"/>
        </w:rPr>
        <w:tab/>
      </w:r>
      <w:r>
        <w:rPr>
          <w:rFonts w:cs="Arial"/>
          <w:bCs/>
          <w:szCs w:val="22"/>
        </w:rPr>
        <w:t xml:space="preserve">Tél : </w:t>
      </w:r>
      <w:r w:rsidRPr="00F94CE5">
        <w:rPr>
          <w:rFonts w:cs="Arial"/>
          <w:bCs/>
          <w:szCs w:val="22"/>
        </w:rPr>
        <w:t>01</w:t>
      </w:r>
      <w:r w:rsidR="004F5E3F">
        <w:rPr>
          <w:rFonts w:cs="Arial"/>
          <w:bCs/>
          <w:szCs w:val="22"/>
        </w:rPr>
        <w:t>.</w:t>
      </w:r>
      <w:r w:rsidRPr="00F94CE5">
        <w:rPr>
          <w:rFonts w:cs="Arial"/>
          <w:bCs/>
          <w:szCs w:val="22"/>
        </w:rPr>
        <w:t>69</w:t>
      </w:r>
      <w:r w:rsidR="004F5E3F">
        <w:rPr>
          <w:rFonts w:cs="Arial"/>
          <w:bCs/>
          <w:szCs w:val="22"/>
        </w:rPr>
        <w:t>.</w:t>
      </w:r>
      <w:r w:rsidRPr="00F94CE5">
        <w:rPr>
          <w:rFonts w:cs="Arial"/>
          <w:bCs/>
          <w:szCs w:val="22"/>
        </w:rPr>
        <w:t>08</w:t>
      </w:r>
      <w:r w:rsidR="004F5E3F">
        <w:rPr>
          <w:rFonts w:cs="Arial"/>
          <w:bCs/>
          <w:szCs w:val="22"/>
        </w:rPr>
        <w:t>.</w:t>
      </w:r>
      <w:r w:rsidRPr="00F94CE5">
        <w:rPr>
          <w:rFonts w:cs="Arial"/>
          <w:bCs/>
          <w:szCs w:val="22"/>
        </w:rPr>
        <w:t>47</w:t>
      </w:r>
      <w:r w:rsidR="004F5E3F">
        <w:rPr>
          <w:rFonts w:cs="Arial"/>
          <w:bCs/>
          <w:szCs w:val="22"/>
        </w:rPr>
        <w:t>.</w:t>
      </w:r>
      <w:r w:rsidRPr="00F94CE5">
        <w:rPr>
          <w:rFonts w:cs="Arial"/>
          <w:bCs/>
          <w:szCs w:val="22"/>
        </w:rPr>
        <w:t>50</w:t>
      </w:r>
    </w:p>
    <w:p w14:paraId="5F0EB1F7" w14:textId="7ECDA12F" w:rsidR="006172A3" w:rsidRPr="00F94CE5" w:rsidRDefault="006172A3" w:rsidP="006172A3">
      <w:pPr>
        <w:tabs>
          <w:tab w:val="left" w:pos="3420"/>
          <w:tab w:val="left" w:pos="5940"/>
        </w:tabs>
        <w:ind w:left="357"/>
        <w:jc w:val="both"/>
        <w:rPr>
          <w:rFonts w:cs="Arial"/>
          <w:bCs/>
          <w:iCs/>
          <w:szCs w:val="22"/>
        </w:rPr>
      </w:pPr>
      <w:r>
        <w:rPr>
          <w:rFonts w:cs="Arial"/>
          <w:bCs/>
          <w:i/>
          <w:iCs/>
          <w:szCs w:val="22"/>
        </w:rPr>
        <w:t>E</w:t>
      </w:r>
      <w:r w:rsidRPr="00F94CE5">
        <w:rPr>
          <w:rFonts w:cs="Arial"/>
          <w:bCs/>
          <w:i/>
          <w:iCs/>
          <w:szCs w:val="22"/>
        </w:rPr>
        <w:t xml:space="preserve">mail : </w:t>
      </w:r>
      <w:hyperlink r:id="rId12" w:history="1">
        <w:r w:rsidR="00C74A68" w:rsidRPr="009733EE">
          <w:rPr>
            <w:rStyle w:val="Lienhypertexte"/>
            <w:rFonts w:cs="Arial"/>
            <w:bCs/>
            <w:iCs/>
            <w:szCs w:val="22"/>
          </w:rPr>
          <w:t>S3C-Fournisseur_GRE@cea.fr</w:t>
        </w:r>
      </w:hyperlink>
      <w:r w:rsidRPr="00F94CE5">
        <w:rPr>
          <w:rFonts w:cs="Arial"/>
          <w:bCs/>
          <w:iCs/>
          <w:szCs w:val="22"/>
        </w:rPr>
        <w:t xml:space="preserve"> </w:t>
      </w:r>
    </w:p>
    <w:p w14:paraId="51CE41CC" w14:textId="436AEC4B" w:rsidR="006172A3" w:rsidRPr="00F94CE5" w:rsidRDefault="00CD209B" w:rsidP="006172A3">
      <w:pPr>
        <w:tabs>
          <w:tab w:val="left" w:pos="3420"/>
          <w:tab w:val="left" w:pos="5940"/>
        </w:tabs>
        <w:ind w:left="357"/>
        <w:jc w:val="both"/>
        <w:rPr>
          <w:rFonts w:cs="Arial"/>
          <w:bCs/>
          <w:iCs/>
          <w:szCs w:val="22"/>
        </w:rPr>
      </w:pPr>
      <w:hyperlink r:id="rId13" w:history="1">
        <w:r w:rsidR="00B67E3F" w:rsidRPr="0050079B">
          <w:rPr>
            <w:rStyle w:val="Lienhypertexte"/>
            <w:rFonts w:cs="Arial"/>
            <w:bCs/>
            <w:iCs/>
            <w:szCs w:val="22"/>
          </w:rPr>
          <w:t>RELANCES@cea.fr</w:t>
        </w:r>
      </w:hyperlink>
      <w:r w:rsidR="00B67E3F">
        <w:rPr>
          <w:rFonts w:cs="Arial"/>
          <w:bCs/>
          <w:iCs/>
          <w:szCs w:val="22"/>
        </w:rPr>
        <w:t xml:space="preserve"> </w:t>
      </w:r>
    </w:p>
    <w:p w14:paraId="48CC9598" w14:textId="008DDF48" w:rsidR="001F18FE" w:rsidRDefault="001F18FE" w:rsidP="00375218">
      <w:pPr>
        <w:autoSpaceDE w:val="0"/>
        <w:autoSpaceDN w:val="0"/>
        <w:adjustRightInd w:val="0"/>
        <w:ind w:left="360"/>
        <w:jc w:val="both"/>
        <w:rPr>
          <w:rFonts w:cs="Arial"/>
          <w:color w:val="000000"/>
          <w:szCs w:val="22"/>
        </w:rPr>
      </w:pPr>
    </w:p>
    <w:p w14:paraId="5DBB7F82" w14:textId="77777777" w:rsidR="00B67E3F" w:rsidRDefault="00B67E3F" w:rsidP="00375218">
      <w:pPr>
        <w:autoSpaceDE w:val="0"/>
        <w:autoSpaceDN w:val="0"/>
        <w:adjustRightInd w:val="0"/>
        <w:ind w:left="360"/>
        <w:jc w:val="both"/>
        <w:rPr>
          <w:rFonts w:cs="Arial"/>
          <w:color w:val="000000"/>
          <w:szCs w:val="22"/>
        </w:rPr>
      </w:pPr>
    </w:p>
    <w:p w14:paraId="21B326A7" w14:textId="3B39E598" w:rsidR="00411BC6" w:rsidRPr="00EC5784" w:rsidRDefault="00411BC6" w:rsidP="00490070">
      <w:pPr>
        <w:numPr>
          <w:ilvl w:val="1"/>
          <w:numId w:val="7"/>
        </w:numPr>
        <w:autoSpaceDE w:val="0"/>
        <w:autoSpaceDN w:val="0"/>
        <w:adjustRightInd w:val="0"/>
        <w:jc w:val="both"/>
        <w:rPr>
          <w:rFonts w:cs="Arial"/>
          <w:b/>
          <w:bCs/>
          <w:szCs w:val="22"/>
        </w:rPr>
      </w:pPr>
      <w:r w:rsidRPr="00EC5784">
        <w:rPr>
          <w:rFonts w:cs="Arial"/>
          <w:b/>
          <w:color w:val="000000"/>
          <w:szCs w:val="22"/>
        </w:rPr>
        <w:t>Correspondant du Maître d’œuvre</w:t>
      </w:r>
      <w:r w:rsidR="00EC5784">
        <w:rPr>
          <w:rFonts w:cs="Arial"/>
          <w:b/>
          <w:color w:val="000000"/>
          <w:szCs w:val="22"/>
        </w:rPr>
        <w:t xml:space="preserve"> et OPC</w:t>
      </w:r>
    </w:p>
    <w:p w14:paraId="70DEA2D1" w14:textId="728D4BE0" w:rsidR="00411BC6" w:rsidRPr="00EC5784" w:rsidRDefault="00411BC6" w:rsidP="00411BC6">
      <w:pPr>
        <w:autoSpaceDE w:val="0"/>
        <w:autoSpaceDN w:val="0"/>
        <w:adjustRightInd w:val="0"/>
        <w:jc w:val="both"/>
        <w:rPr>
          <w:rFonts w:cs="Arial"/>
          <w:color w:val="000000"/>
          <w:szCs w:val="22"/>
        </w:rPr>
      </w:pPr>
      <w:r w:rsidRPr="00EC5784">
        <w:t xml:space="preserve">La société </w:t>
      </w:r>
      <w:r w:rsidR="00B67E3F" w:rsidRPr="00EC5784">
        <w:t>AC2I</w:t>
      </w:r>
      <w:r w:rsidRPr="00EC5784">
        <w:t xml:space="preserve">, domiciliée </w:t>
      </w:r>
      <w:r w:rsidR="00B67E3F" w:rsidRPr="00EC5784">
        <w:rPr>
          <w:rFonts w:cs="Arial"/>
          <w:color w:val="000000"/>
          <w:szCs w:val="22"/>
        </w:rPr>
        <w:t>1110 chemin de Sommelonge 26290 DONZERE</w:t>
      </w:r>
      <w:r w:rsidRPr="00EC5784">
        <w:t xml:space="preserve">, est le Maître d’œuvre de l’Ouvrage. Son correspondant est : </w:t>
      </w:r>
    </w:p>
    <w:p w14:paraId="28191713" w14:textId="4A1767F2" w:rsidR="00411BC6" w:rsidRPr="00EC5784" w:rsidRDefault="00411BC6" w:rsidP="00490070">
      <w:pPr>
        <w:numPr>
          <w:ilvl w:val="0"/>
          <w:numId w:val="14"/>
        </w:numPr>
        <w:autoSpaceDE w:val="0"/>
        <w:autoSpaceDN w:val="0"/>
        <w:adjustRightInd w:val="0"/>
        <w:jc w:val="both"/>
        <w:rPr>
          <w:rFonts w:cs="Arial"/>
          <w:color w:val="000000"/>
          <w:szCs w:val="22"/>
        </w:rPr>
      </w:pPr>
      <w:r w:rsidRPr="00EC5784">
        <w:rPr>
          <w:rFonts w:cs="Arial"/>
          <w:color w:val="000000"/>
          <w:szCs w:val="22"/>
        </w:rPr>
        <w:t xml:space="preserve">M. </w:t>
      </w:r>
      <w:r w:rsidR="00B67E3F" w:rsidRPr="00EC5784">
        <w:rPr>
          <w:rFonts w:cs="Arial"/>
          <w:color w:val="000000"/>
          <w:szCs w:val="22"/>
        </w:rPr>
        <w:t>Maxime BOISSY</w:t>
      </w:r>
      <w:r w:rsidRPr="00EC5784">
        <w:rPr>
          <w:rFonts w:cs="Arial"/>
          <w:color w:val="000000"/>
          <w:szCs w:val="22"/>
        </w:rPr>
        <w:t xml:space="preserve"> - </w:t>
      </w:r>
      <w:r w:rsidR="00EC5784" w:rsidRPr="00EC5784">
        <w:rPr>
          <w:rFonts w:cs="Arial"/>
          <w:color w:val="000000"/>
          <w:szCs w:val="22"/>
        </w:rPr>
        <w:t>Président</w:t>
      </w:r>
      <w:r w:rsidRPr="00EC5784">
        <w:rPr>
          <w:rFonts w:cs="Arial"/>
          <w:color w:val="000000"/>
          <w:szCs w:val="22"/>
        </w:rPr>
        <w:t xml:space="preserve"> - Tél. : </w:t>
      </w:r>
      <w:r w:rsidR="00EC5784" w:rsidRPr="00EC5784">
        <w:rPr>
          <w:rFonts w:cs="Arial"/>
          <w:color w:val="000000"/>
          <w:szCs w:val="22"/>
        </w:rPr>
        <w:t>06</w:t>
      </w:r>
      <w:r w:rsidR="004F5E3F">
        <w:rPr>
          <w:rFonts w:cs="Arial"/>
          <w:color w:val="000000"/>
          <w:szCs w:val="22"/>
        </w:rPr>
        <w:t>.</w:t>
      </w:r>
      <w:r w:rsidR="00EC5784" w:rsidRPr="00EC5784">
        <w:rPr>
          <w:rFonts w:cs="Arial"/>
          <w:color w:val="000000"/>
          <w:szCs w:val="22"/>
        </w:rPr>
        <w:t>26</w:t>
      </w:r>
      <w:r w:rsidR="004F5E3F">
        <w:rPr>
          <w:rFonts w:cs="Arial"/>
          <w:color w:val="000000"/>
          <w:szCs w:val="22"/>
        </w:rPr>
        <w:t>.</w:t>
      </w:r>
      <w:r w:rsidR="00EC5784" w:rsidRPr="00EC5784">
        <w:rPr>
          <w:rFonts w:cs="Arial"/>
          <w:color w:val="000000"/>
          <w:szCs w:val="22"/>
        </w:rPr>
        <w:t>47</w:t>
      </w:r>
      <w:r w:rsidR="004F5E3F">
        <w:rPr>
          <w:rFonts w:cs="Arial"/>
          <w:color w:val="000000"/>
          <w:szCs w:val="22"/>
        </w:rPr>
        <w:t>.</w:t>
      </w:r>
      <w:r w:rsidR="00EC5784" w:rsidRPr="00EC5784">
        <w:rPr>
          <w:rFonts w:cs="Arial"/>
          <w:color w:val="000000"/>
          <w:szCs w:val="22"/>
        </w:rPr>
        <w:t>42</w:t>
      </w:r>
      <w:r w:rsidR="004F5E3F">
        <w:rPr>
          <w:rFonts w:cs="Arial"/>
          <w:color w:val="000000"/>
          <w:szCs w:val="22"/>
        </w:rPr>
        <w:t>.</w:t>
      </w:r>
      <w:r w:rsidR="00EC5784" w:rsidRPr="00EC5784">
        <w:rPr>
          <w:rFonts w:cs="Arial"/>
          <w:color w:val="000000"/>
          <w:szCs w:val="22"/>
        </w:rPr>
        <w:t>99</w:t>
      </w:r>
    </w:p>
    <w:p w14:paraId="65970426" w14:textId="6E4C755F" w:rsidR="00411BC6" w:rsidRPr="00EC5784" w:rsidRDefault="00411BC6" w:rsidP="007A3AD8">
      <w:pPr>
        <w:autoSpaceDE w:val="0"/>
        <w:autoSpaceDN w:val="0"/>
        <w:adjustRightInd w:val="0"/>
        <w:ind w:firstLine="360"/>
        <w:jc w:val="both"/>
        <w:rPr>
          <w:rFonts w:cs="Arial"/>
          <w:color w:val="000000"/>
          <w:szCs w:val="22"/>
        </w:rPr>
      </w:pPr>
      <w:r w:rsidRPr="00EC5784">
        <w:rPr>
          <w:rFonts w:cs="Arial"/>
          <w:color w:val="000000"/>
          <w:szCs w:val="22"/>
        </w:rPr>
        <w:t xml:space="preserve">E-mail : </w:t>
      </w:r>
      <w:hyperlink r:id="rId14" w:history="1">
        <w:r w:rsidR="00EC5784" w:rsidRPr="00EC5784">
          <w:rPr>
            <w:rStyle w:val="Lienhypertexte"/>
            <w:rFonts w:cs="Arial"/>
            <w:szCs w:val="22"/>
          </w:rPr>
          <w:t>maxime.boissy@ac2i.pro</w:t>
        </w:r>
      </w:hyperlink>
    </w:p>
    <w:p w14:paraId="6D87143F" w14:textId="77777777" w:rsidR="00411BC6" w:rsidRPr="004F5E3F" w:rsidRDefault="00411BC6" w:rsidP="00411BC6">
      <w:pPr>
        <w:autoSpaceDE w:val="0"/>
        <w:autoSpaceDN w:val="0"/>
        <w:adjustRightInd w:val="0"/>
        <w:jc w:val="both"/>
        <w:rPr>
          <w:rFonts w:cs="Arial"/>
          <w:color w:val="000000"/>
          <w:szCs w:val="22"/>
        </w:rPr>
      </w:pPr>
    </w:p>
    <w:p w14:paraId="7220AB0C" w14:textId="77777777" w:rsidR="00411BC6" w:rsidRPr="004F5E3F" w:rsidRDefault="00411BC6" w:rsidP="00490070">
      <w:pPr>
        <w:numPr>
          <w:ilvl w:val="1"/>
          <w:numId w:val="7"/>
        </w:numPr>
        <w:jc w:val="both"/>
        <w:rPr>
          <w:rFonts w:cs="Arial"/>
          <w:szCs w:val="22"/>
        </w:rPr>
      </w:pPr>
      <w:r w:rsidRPr="004F5E3F">
        <w:rPr>
          <w:b/>
        </w:rPr>
        <w:t xml:space="preserve"> Contrôleur Technique</w:t>
      </w:r>
    </w:p>
    <w:p w14:paraId="28970BA4" w14:textId="50F99F4C" w:rsidR="00411BC6" w:rsidRPr="004F5E3F" w:rsidRDefault="00411BC6" w:rsidP="004F5E3F">
      <w:pPr>
        <w:jc w:val="both"/>
        <w:rPr>
          <w:rFonts w:cs="Arial"/>
          <w:szCs w:val="22"/>
        </w:rPr>
      </w:pPr>
      <w:r w:rsidRPr="004F5E3F">
        <w:t xml:space="preserve">La société </w:t>
      </w:r>
      <w:r w:rsidR="004F5E3F" w:rsidRPr="004F5E3F">
        <w:t>Bureau Alpes Contrôles</w:t>
      </w:r>
      <w:r w:rsidRPr="004F5E3F">
        <w:t xml:space="preserve">, domiciliée </w:t>
      </w:r>
      <w:r w:rsidR="004F5E3F" w:rsidRPr="004F5E3F">
        <w:t>4 Rue de l'Octant 38130 ECHIROLLES</w:t>
      </w:r>
      <w:r w:rsidRPr="004F5E3F">
        <w:rPr>
          <w:rFonts w:cs="Arial"/>
          <w:szCs w:val="22"/>
        </w:rPr>
        <w:t xml:space="preserve">, est chargée d’une mission de contrôle technique. Son </w:t>
      </w:r>
      <w:r w:rsidRPr="004F5E3F">
        <w:t>correspondant est :</w:t>
      </w:r>
    </w:p>
    <w:p w14:paraId="45A66620" w14:textId="71963B6A" w:rsidR="00411BC6" w:rsidRPr="004F5E3F" w:rsidRDefault="00411BC6" w:rsidP="00490070">
      <w:pPr>
        <w:numPr>
          <w:ilvl w:val="0"/>
          <w:numId w:val="14"/>
        </w:numPr>
        <w:autoSpaceDE w:val="0"/>
        <w:autoSpaceDN w:val="0"/>
        <w:adjustRightInd w:val="0"/>
        <w:jc w:val="both"/>
        <w:rPr>
          <w:rFonts w:cs="Arial"/>
          <w:color w:val="000000"/>
          <w:szCs w:val="22"/>
        </w:rPr>
      </w:pPr>
      <w:r w:rsidRPr="004F5E3F">
        <w:rPr>
          <w:rFonts w:cs="Arial"/>
          <w:color w:val="000000"/>
          <w:szCs w:val="22"/>
        </w:rPr>
        <w:t xml:space="preserve">M. </w:t>
      </w:r>
      <w:r w:rsidR="004F5E3F" w:rsidRPr="004F5E3F">
        <w:rPr>
          <w:rFonts w:cs="Arial"/>
          <w:color w:val="000000"/>
          <w:szCs w:val="22"/>
        </w:rPr>
        <w:t>Stéphane MARRET</w:t>
      </w:r>
      <w:r w:rsidRPr="004F5E3F">
        <w:rPr>
          <w:rFonts w:cs="Arial"/>
          <w:color w:val="000000"/>
          <w:szCs w:val="22"/>
        </w:rPr>
        <w:t xml:space="preserve"> </w:t>
      </w:r>
      <w:r w:rsidR="004F5E3F" w:rsidRPr="004F5E3F">
        <w:rPr>
          <w:rFonts w:cs="Arial"/>
          <w:color w:val="000000"/>
          <w:szCs w:val="22"/>
        </w:rPr>
        <w:t>–</w:t>
      </w:r>
      <w:r w:rsidRPr="004F5E3F">
        <w:rPr>
          <w:rFonts w:cs="Arial"/>
          <w:color w:val="000000"/>
          <w:szCs w:val="22"/>
        </w:rPr>
        <w:t xml:space="preserve"> </w:t>
      </w:r>
      <w:r w:rsidR="004F5E3F" w:rsidRPr="004F5E3F">
        <w:rPr>
          <w:rFonts w:cs="Arial"/>
          <w:color w:val="000000"/>
          <w:szCs w:val="22"/>
        </w:rPr>
        <w:t>Chargé d’Affaires</w:t>
      </w:r>
      <w:r w:rsidRPr="004F5E3F">
        <w:rPr>
          <w:rFonts w:cs="Arial"/>
          <w:color w:val="000000"/>
          <w:szCs w:val="22"/>
        </w:rPr>
        <w:t xml:space="preserve"> - Tél. : </w:t>
      </w:r>
      <w:r w:rsidR="004F5E3F" w:rsidRPr="004F5E3F">
        <w:rPr>
          <w:rFonts w:cs="Arial"/>
          <w:color w:val="000000"/>
          <w:szCs w:val="22"/>
        </w:rPr>
        <w:t>04.85.87.07.00</w:t>
      </w:r>
    </w:p>
    <w:p w14:paraId="1BA8A169" w14:textId="0D8E7E9A" w:rsidR="00411BC6" w:rsidRPr="004F5E3F" w:rsidRDefault="00411BC6" w:rsidP="007A3AD8">
      <w:pPr>
        <w:autoSpaceDE w:val="0"/>
        <w:autoSpaceDN w:val="0"/>
        <w:adjustRightInd w:val="0"/>
        <w:ind w:firstLine="360"/>
        <w:jc w:val="both"/>
        <w:rPr>
          <w:rFonts w:cs="Arial"/>
          <w:color w:val="000000"/>
          <w:szCs w:val="22"/>
        </w:rPr>
      </w:pPr>
      <w:r w:rsidRPr="004F5E3F">
        <w:rPr>
          <w:rFonts w:cs="Arial"/>
          <w:color w:val="000000"/>
          <w:szCs w:val="22"/>
        </w:rPr>
        <w:t xml:space="preserve">E-mail : </w:t>
      </w:r>
      <w:hyperlink r:id="rId15" w:history="1">
        <w:r w:rsidR="004F5E3F" w:rsidRPr="004F5E3F">
          <w:rPr>
            <w:rStyle w:val="Lienhypertexte"/>
            <w:rFonts w:cs="Arial"/>
            <w:szCs w:val="22"/>
          </w:rPr>
          <w:t>echirolles@alpes-controles.fr</w:t>
        </w:r>
      </w:hyperlink>
      <w:r w:rsidR="004F5E3F" w:rsidRPr="004F5E3F">
        <w:rPr>
          <w:rFonts w:cs="Arial"/>
          <w:color w:val="000000"/>
          <w:szCs w:val="22"/>
        </w:rPr>
        <w:t xml:space="preserve"> </w:t>
      </w:r>
    </w:p>
    <w:p w14:paraId="2F44ED12" w14:textId="77777777" w:rsidR="00411BC6" w:rsidRPr="004F5E3F" w:rsidRDefault="00411BC6" w:rsidP="00411BC6">
      <w:pPr>
        <w:jc w:val="both"/>
        <w:rPr>
          <w:rFonts w:cs="Arial"/>
          <w:bCs/>
          <w:szCs w:val="22"/>
        </w:rPr>
      </w:pPr>
    </w:p>
    <w:p w14:paraId="0247A0A9" w14:textId="77777777" w:rsidR="00411BC6" w:rsidRPr="004F5E3F" w:rsidRDefault="00411BC6" w:rsidP="00490070">
      <w:pPr>
        <w:numPr>
          <w:ilvl w:val="1"/>
          <w:numId w:val="7"/>
        </w:numPr>
        <w:jc w:val="both"/>
        <w:rPr>
          <w:rFonts w:cs="Arial"/>
          <w:bCs/>
          <w:szCs w:val="22"/>
        </w:rPr>
      </w:pPr>
      <w:r w:rsidRPr="004F5E3F">
        <w:rPr>
          <w:rFonts w:cs="Arial"/>
          <w:b/>
          <w:szCs w:val="22"/>
        </w:rPr>
        <w:t xml:space="preserve"> Coordonnateur Sécurité et Protection de </w:t>
      </w:r>
      <w:smartTag w:uri="urn:schemas-microsoft-com:office:smarttags" w:element="country-region">
        <w:smartTagPr>
          <w:attr w:name="ProductID" w:val="la Sant￩"/>
        </w:smartTagPr>
        <w:r w:rsidRPr="004F5E3F">
          <w:rPr>
            <w:rFonts w:cs="Arial"/>
            <w:b/>
            <w:szCs w:val="22"/>
          </w:rPr>
          <w:t>la Santé</w:t>
        </w:r>
      </w:smartTag>
    </w:p>
    <w:p w14:paraId="65F298B9" w14:textId="1E72DAC7" w:rsidR="00411BC6" w:rsidRPr="004F5E3F" w:rsidRDefault="00411BC6" w:rsidP="004F5E3F">
      <w:pPr>
        <w:jc w:val="both"/>
        <w:rPr>
          <w:rFonts w:cs="Arial"/>
          <w:szCs w:val="22"/>
        </w:rPr>
      </w:pPr>
      <w:r w:rsidRPr="004F5E3F">
        <w:t xml:space="preserve">La société </w:t>
      </w:r>
      <w:r w:rsidR="004F5E3F" w:rsidRPr="004F5E3F">
        <w:t>DEKRA INDUSTRIAL</w:t>
      </w:r>
      <w:r w:rsidRPr="004F5E3F">
        <w:t xml:space="preserve">, domiciliée </w:t>
      </w:r>
      <w:r w:rsidR="004F5E3F" w:rsidRPr="004F5E3F">
        <w:t>Parc Sud Galaxie Immeuble Le Calypso 38130 ECHIROLLES</w:t>
      </w:r>
      <w:r w:rsidRPr="004F5E3F">
        <w:rPr>
          <w:rFonts w:cs="Arial"/>
          <w:szCs w:val="22"/>
        </w:rPr>
        <w:t xml:space="preserve">, est chargée d’une mission de coordination en matière de sécurité et de protection de la santé. Le coordonnateur </w:t>
      </w:r>
      <w:r w:rsidRPr="004F5E3F">
        <w:rPr>
          <w:rFonts w:cs="Arial"/>
          <w:bCs/>
          <w:szCs w:val="22"/>
        </w:rPr>
        <w:t>sécurité et protection de la santé</w:t>
      </w:r>
      <w:r w:rsidRPr="004F5E3F">
        <w:rPr>
          <w:rFonts w:cs="Arial"/>
          <w:szCs w:val="22"/>
        </w:rPr>
        <w:t xml:space="preserve"> </w:t>
      </w:r>
      <w:r w:rsidRPr="004F5E3F">
        <w:rPr>
          <w:rFonts w:cs="Arial"/>
          <w:bCs/>
          <w:szCs w:val="22"/>
        </w:rPr>
        <w:t>(coordonnateur SPS</w:t>
      </w:r>
      <w:r w:rsidRPr="004F5E3F">
        <w:rPr>
          <w:rFonts w:cs="Arial"/>
          <w:szCs w:val="22"/>
        </w:rPr>
        <w:t>) est :</w:t>
      </w:r>
    </w:p>
    <w:p w14:paraId="26D9D1F1" w14:textId="28829F5F" w:rsidR="00411BC6" w:rsidRPr="004F5E3F" w:rsidRDefault="00411BC6" w:rsidP="00490070">
      <w:pPr>
        <w:numPr>
          <w:ilvl w:val="0"/>
          <w:numId w:val="14"/>
        </w:numPr>
        <w:autoSpaceDE w:val="0"/>
        <w:autoSpaceDN w:val="0"/>
        <w:adjustRightInd w:val="0"/>
        <w:jc w:val="both"/>
        <w:rPr>
          <w:rFonts w:cs="Arial"/>
          <w:color w:val="000000"/>
          <w:szCs w:val="22"/>
        </w:rPr>
      </w:pPr>
      <w:r w:rsidRPr="004F5E3F">
        <w:rPr>
          <w:rFonts w:cs="Arial"/>
          <w:color w:val="000000"/>
          <w:szCs w:val="22"/>
        </w:rPr>
        <w:t xml:space="preserve">M. </w:t>
      </w:r>
      <w:r w:rsidR="004F5E3F">
        <w:rPr>
          <w:rFonts w:cs="Arial"/>
          <w:color w:val="000000"/>
          <w:szCs w:val="22"/>
        </w:rPr>
        <w:t>Denis TOURNIER</w:t>
      </w:r>
      <w:r w:rsidRPr="004F5E3F">
        <w:rPr>
          <w:rFonts w:cs="Arial"/>
          <w:color w:val="000000"/>
          <w:szCs w:val="22"/>
        </w:rPr>
        <w:t xml:space="preserve"> </w:t>
      </w:r>
      <w:r w:rsidR="004F5E3F">
        <w:rPr>
          <w:rFonts w:cs="Arial"/>
          <w:color w:val="000000"/>
          <w:szCs w:val="22"/>
        </w:rPr>
        <w:t>–</w:t>
      </w:r>
      <w:r w:rsidRPr="004F5E3F">
        <w:rPr>
          <w:rFonts w:cs="Arial"/>
          <w:color w:val="000000"/>
          <w:szCs w:val="22"/>
        </w:rPr>
        <w:t xml:space="preserve"> </w:t>
      </w:r>
      <w:r w:rsidR="004F5E3F">
        <w:rPr>
          <w:rFonts w:cs="Arial"/>
          <w:color w:val="000000"/>
          <w:szCs w:val="22"/>
        </w:rPr>
        <w:t>Coordinateur SPS</w:t>
      </w:r>
      <w:r w:rsidRPr="004F5E3F">
        <w:rPr>
          <w:rFonts w:cs="Arial"/>
          <w:color w:val="000000"/>
          <w:szCs w:val="22"/>
        </w:rPr>
        <w:t xml:space="preserve"> - Tél. : </w:t>
      </w:r>
      <w:r w:rsidR="004F5E3F" w:rsidRPr="004F5E3F">
        <w:rPr>
          <w:rFonts w:cs="Arial"/>
          <w:color w:val="000000"/>
          <w:szCs w:val="22"/>
        </w:rPr>
        <w:t>07</w:t>
      </w:r>
      <w:r w:rsidR="004F5E3F">
        <w:rPr>
          <w:rFonts w:cs="Arial"/>
          <w:color w:val="000000"/>
          <w:szCs w:val="22"/>
        </w:rPr>
        <w:t>.</w:t>
      </w:r>
      <w:r w:rsidR="004F5E3F" w:rsidRPr="004F5E3F">
        <w:rPr>
          <w:rFonts w:cs="Arial"/>
          <w:color w:val="000000"/>
          <w:szCs w:val="22"/>
        </w:rPr>
        <w:t>85</w:t>
      </w:r>
      <w:r w:rsidR="004F5E3F">
        <w:rPr>
          <w:rFonts w:cs="Arial"/>
          <w:color w:val="000000"/>
          <w:szCs w:val="22"/>
        </w:rPr>
        <w:t>.1</w:t>
      </w:r>
      <w:r w:rsidR="004F5E3F" w:rsidRPr="004F5E3F">
        <w:rPr>
          <w:rFonts w:cs="Arial"/>
          <w:color w:val="000000"/>
          <w:szCs w:val="22"/>
        </w:rPr>
        <w:t>3</w:t>
      </w:r>
      <w:r w:rsidR="004F5E3F">
        <w:rPr>
          <w:rFonts w:cs="Arial"/>
          <w:color w:val="000000"/>
          <w:szCs w:val="22"/>
        </w:rPr>
        <w:t>.</w:t>
      </w:r>
      <w:r w:rsidR="004F5E3F" w:rsidRPr="004F5E3F">
        <w:rPr>
          <w:rFonts w:cs="Arial"/>
          <w:color w:val="000000"/>
          <w:szCs w:val="22"/>
        </w:rPr>
        <w:t>59</w:t>
      </w:r>
      <w:r w:rsidR="004F5E3F">
        <w:rPr>
          <w:rFonts w:cs="Arial"/>
          <w:color w:val="000000"/>
          <w:szCs w:val="22"/>
        </w:rPr>
        <w:t>.</w:t>
      </w:r>
      <w:r w:rsidR="004F5E3F" w:rsidRPr="004F5E3F">
        <w:rPr>
          <w:rFonts w:cs="Arial"/>
          <w:color w:val="000000"/>
          <w:szCs w:val="22"/>
        </w:rPr>
        <w:t>10</w:t>
      </w:r>
    </w:p>
    <w:p w14:paraId="0D57D123" w14:textId="77777777" w:rsidR="00411BC6" w:rsidRDefault="00411BC6" w:rsidP="007A3AD8">
      <w:pPr>
        <w:autoSpaceDE w:val="0"/>
        <w:autoSpaceDN w:val="0"/>
        <w:adjustRightInd w:val="0"/>
        <w:ind w:firstLine="360"/>
        <w:jc w:val="both"/>
        <w:rPr>
          <w:rFonts w:cs="Arial"/>
          <w:color w:val="000000"/>
          <w:szCs w:val="22"/>
        </w:rPr>
      </w:pPr>
      <w:r w:rsidRPr="004F5E3F">
        <w:rPr>
          <w:rFonts w:cs="Arial"/>
          <w:color w:val="000000"/>
          <w:szCs w:val="22"/>
        </w:rPr>
        <w:t>E-mail :</w:t>
      </w:r>
      <w:r>
        <w:rPr>
          <w:rFonts w:cs="Arial"/>
          <w:color w:val="000000"/>
          <w:szCs w:val="22"/>
        </w:rPr>
        <w:t xml:space="preserve"> </w:t>
      </w:r>
    </w:p>
    <w:p w14:paraId="7CFEE33C" w14:textId="77777777" w:rsidR="00411BC6" w:rsidRPr="001E5E9B" w:rsidRDefault="00411BC6" w:rsidP="00411BC6">
      <w:pPr>
        <w:autoSpaceDE w:val="0"/>
        <w:autoSpaceDN w:val="0"/>
        <w:adjustRightInd w:val="0"/>
        <w:jc w:val="both"/>
        <w:rPr>
          <w:rFonts w:cs="Arial"/>
          <w:color w:val="000000"/>
          <w:szCs w:val="22"/>
        </w:rPr>
      </w:pPr>
    </w:p>
    <w:p w14:paraId="773825FD" w14:textId="77777777" w:rsidR="00360235" w:rsidRDefault="00360235" w:rsidP="00360235">
      <w:pPr>
        <w:autoSpaceDE w:val="0"/>
        <w:autoSpaceDN w:val="0"/>
        <w:adjustRightInd w:val="0"/>
        <w:jc w:val="both"/>
        <w:rPr>
          <w:rFonts w:cs="Arial"/>
          <w:b/>
          <w:bCs/>
          <w:szCs w:val="22"/>
        </w:rPr>
      </w:pPr>
    </w:p>
    <w:p w14:paraId="4147F379"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 du Titulaire</w:t>
      </w:r>
    </w:p>
    <w:p w14:paraId="43A377D3" w14:textId="51CC0E77" w:rsidR="00F44386" w:rsidRPr="00F44386" w:rsidRDefault="00411BC6" w:rsidP="00490070">
      <w:pPr>
        <w:numPr>
          <w:ilvl w:val="0"/>
          <w:numId w:val="14"/>
        </w:numPr>
        <w:autoSpaceDE w:val="0"/>
        <w:autoSpaceDN w:val="0"/>
        <w:adjustRightInd w:val="0"/>
        <w:jc w:val="both"/>
        <w:rPr>
          <w:rFonts w:cs="Arial"/>
          <w:szCs w:val="22"/>
        </w:rPr>
      </w:pPr>
      <w:r w:rsidRPr="001E5E9B">
        <w:rPr>
          <w:rFonts w:cs="Arial"/>
          <w:color w:val="000000"/>
          <w:szCs w:val="22"/>
        </w:rPr>
        <w:t>M</w:t>
      </w:r>
      <w:r w:rsidRPr="00A04476">
        <w:rPr>
          <w:rFonts w:cs="Arial"/>
          <w:color w:val="000000"/>
          <w:szCs w:val="22"/>
          <w:highlight w:val="cyan"/>
        </w:rPr>
        <w:t>.__________</w:t>
      </w:r>
      <w:r w:rsidR="00F44386" w:rsidRPr="00A04476">
        <w:rPr>
          <w:rFonts w:cs="Arial"/>
          <w:color w:val="000000"/>
          <w:szCs w:val="22"/>
          <w:highlight w:val="cyan"/>
        </w:rPr>
        <w:t>__________________</w:t>
      </w:r>
      <w:r w:rsidRPr="00A04476">
        <w:rPr>
          <w:rFonts w:cs="Arial"/>
          <w:color w:val="000000"/>
          <w:szCs w:val="22"/>
          <w:highlight w:val="cyan"/>
        </w:rPr>
        <w:t xml:space="preserve"> </w:t>
      </w:r>
      <w:r>
        <w:rPr>
          <w:rFonts w:cs="Arial"/>
          <w:color w:val="000000"/>
          <w:szCs w:val="22"/>
        </w:rPr>
        <w:t xml:space="preserve">- </w:t>
      </w:r>
      <w:r w:rsidRPr="001E5E9B">
        <w:rPr>
          <w:rFonts w:cs="Arial"/>
          <w:color w:val="000000"/>
          <w:szCs w:val="22"/>
        </w:rPr>
        <w:t>Tél</w:t>
      </w:r>
      <w:r>
        <w:rPr>
          <w:rFonts w:cs="Arial"/>
          <w:color w:val="000000"/>
          <w:szCs w:val="22"/>
        </w:rPr>
        <w:t>.</w:t>
      </w:r>
      <w:r w:rsidRPr="001E5E9B">
        <w:rPr>
          <w:rFonts w:cs="Arial"/>
          <w:color w:val="000000"/>
          <w:szCs w:val="22"/>
        </w:rPr>
        <w:t xml:space="preserve"> : </w:t>
      </w:r>
      <w:r w:rsidRPr="00A04476">
        <w:rPr>
          <w:rFonts w:cs="Arial"/>
          <w:color w:val="000000"/>
          <w:szCs w:val="22"/>
          <w:highlight w:val="cyan"/>
        </w:rPr>
        <w:t>_____________</w:t>
      </w:r>
      <w:r w:rsidR="00F44386" w:rsidRPr="00A04476">
        <w:rPr>
          <w:rFonts w:cs="Arial"/>
          <w:color w:val="000000"/>
          <w:szCs w:val="22"/>
          <w:highlight w:val="cyan"/>
        </w:rPr>
        <w:t>_____________</w:t>
      </w:r>
      <w:r w:rsidRPr="00A04476">
        <w:rPr>
          <w:rFonts w:cs="Arial"/>
          <w:color w:val="000000"/>
          <w:szCs w:val="22"/>
          <w:highlight w:val="cyan"/>
        </w:rPr>
        <w:t xml:space="preserve"> </w:t>
      </w:r>
    </w:p>
    <w:p w14:paraId="3C81F30C" w14:textId="1F557C44" w:rsidR="00411BC6" w:rsidRDefault="00411BC6" w:rsidP="007A3AD8">
      <w:pPr>
        <w:autoSpaceDE w:val="0"/>
        <w:autoSpaceDN w:val="0"/>
        <w:adjustRightInd w:val="0"/>
        <w:ind w:firstLine="360"/>
        <w:jc w:val="both"/>
        <w:rPr>
          <w:rFonts w:cs="Arial"/>
          <w:color w:val="000000"/>
          <w:szCs w:val="22"/>
        </w:rPr>
      </w:pPr>
      <w:r>
        <w:rPr>
          <w:rFonts w:cs="Arial"/>
          <w:color w:val="000000"/>
          <w:szCs w:val="22"/>
        </w:rPr>
        <w:t xml:space="preserve">E-mail : </w:t>
      </w:r>
      <w:r w:rsidRPr="00A04476">
        <w:rPr>
          <w:rFonts w:cs="Arial"/>
          <w:color w:val="000000"/>
          <w:szCs w:val="22"/>
          <w:highlight w:val="cyan"/>
        </w:rPr>
        <w:t>_______</w:t>
      </w:r>
      <w:r w:rsidR="007A3AD8" w:rsidRPr="00A04476">
        <w:rPr>
          <w:rFonts w:cs="Arial"/>
          <w:color w:val="000000"/>
          <w:szCs w:val="22"/>
          <w:highlight w:val="cyan"/>
        </w:rPr>
        <w:t>_____</w:t>
      </w:r>
      <w:r w:rsidRPr="00A04476">
        <w:rPr>
          <w:rFonts w:cs="Arial"/>
          <w:color w:val="000000"/>
          <w:szCs w:val="22"/>
          <w:highlight w:val="cyan"/>
        </w:rPr>
        <w:t>_</w:t>
      </w:r>
      <w:r w:rsidR="007A3AD8" w:rsidRPr="00A04476">
        <w:rPr>
          <w:rFonts w:cs="Arial"/>
          <w:color w:val="000000"/>
          <w:szCs w:val="22"/>
          <w:highlight w:val="cyan"/>
        </w:rPr>
        <w:t>__</w:t>
      </w:r>
      <w:r w:rsidR="00F44386" w:rsidRPr="00A04476">
        <w:rPr>
          <w:rFonts w:cs="Arial"/>
          <w:color w:val="000000"/>
          <w:szCs w:val="22"/>
          <w:highlight w:val="cyan"/>
        </w:rPr>
        <w:t>_______________</w:t>
      </w:r>
      <w:r w:rsidR="007A3AD8" w:rsidRPr="00A04476">
        <w:rPr>
          <w:rFonts w:cs="Arial"/>
          <w:color w:val="000000"/>
          <w:szCs w:val="22"/>
          <w:highlight w:val="cyan"/>
        </w:rPr>
        <w:t xml:space="preserve"> </w:t>
      </w:r>
      <w:r w:rsidRPr="00351488">
        <w:rPr>
          <w:rFonts w:cs="Arial"/>
          <w:b/>
          <w:i/>
          <w:color w:val="000000"/>
          <w:szCs w:val="22"/>
        </w:rPr>
        <w:t>(à compléter par le soumissionnaire)</w:t>
      </w:r>
    </w:p>
    <w:p w14:paraId="6055EFF8"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Le Titulaire désigne un responsable qui est le seul interlocuteur du CEA pour la réalisation des Prestations.</w:t>
      </w:r>
    </w:p>
    <w:p w14:paraId="5BE3F8CD"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Ce responsable a</w:t>
      </w:r>
      <w:r>
        <w:rPr>
          <w:rFonts w:cs="Arial"/>
          <w:color w:val="000000"/>
          <w:szCs w:val="22"/>
        </w:rPr>
        <w:t xml:space="preserve"> </w:t>
      </w:r>
      <w:r w:rsidRPr="00351488">
        <w:rPr>
          <w:rFonts w:cs="Arial"/>
          <w:color w:val="000000"/>
          <w:szCs w:val="22"/>
        </w:rPr>
        <w:t>pour rôle :</w:t>
      </w:r>
    </w:p>
    <w:p w14:paraId="53CCA60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d’encadrer le personnel du Titulaire et de définir les tâches qu’il doit accomplir,</w:t>
      </w:r>
    </w:p>
    <w:p w14:paraId="6D0AB81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 faire respecter les consignes de sécurité,</w:t>
      </w:r>
    </w:p>
    <w:p w14:paraId="4F45C1EB"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d’assurer les relations avec le CEA,</w:t>
      </w:r>
    </w:p>
    <w:p w14:paraId="422D339B" w14:textId="77777777" w:rsidR="00080150" w:rsidRPr="00EC5784" w:rsidRDefault="00080150" w:rsidP="00411BC6">
      <w:pPr>
        <w:autoSpaceDE w:val="0"/>
        <w:autoSpaceDN w:val="0"/>
        <w:adjustRightInd w:val="0"/>
        <w:jc w:val="both"/>
        <w:rPr>
          <w:rFonts w:cs="Arial"/>
          <w:color w:val="000000"/>
          <w:szCs w:val="22"/>
        </w:rPr>
      </w:pPr>
    </w:p>
    <w:p w14:paraId="5B2195FA" w14:textId="77777777" w:rsidR="00411BC6" w:rsidRPr="00EC5784" w:rsidRDefault="00411BC6" w:rsidP="00411BC6">
      <w:pPr>
        <w:autoSpaceDE w:val="0"/>
        <w:autoSpaceDN w:val="0"/>
        <w:adjustRightInd w:val="0"/>
        <w:jc w:val="both"/>
        <w:rPr>
          <w:rFonts w:cs="Arial"/>
          <w:color w:val="000000"/>
          <w:szCs w:val="22"/>
        </w:rPr>
      </w:pPr>
      <w:r w:rsidRPr="00EC5784">
        <w:rPr>
          <w:rFonts w:cs="Arial"/>
          <w:color w:val="000000"/>
          <w:szCs w:val="22"/>
        </w:rPr>
        <w:t>Au cas où le correspondant du Titulaire est remplacé, ce dernier s’engage à avertir le CEA au moins un mois à l’avance. Une période de recouvrement d'une durée minimum d'un mois est effectuée, à la charge financière du Titulaire, afin de procéder aux transferts d'informations. Le Titulaire s'engage à procéder au remplacement par du personnel de qualification et d’expérience au moins équivalentes.</w:t>
      </w:r>
    </w:p>
    <w:p w14:paraId="32837B67" w14:textId="3729BDAE" w:rsidR="00411BC6" w:rsidRDefault="00411BC6" w:rsidP="00411BC6">
      <w:pPr>
        <w:autoSpaceDE w:val="0"/>
        <w:autoSpaceDN w:val="0"/>
        <w:adjustRightInd w:val="0"/>
        <w:jc w:val="both"/>
        <w:rPr>
          <w:rFonts w:cs="Arial"/>
          <w:color w:val="000000"/>
          <w:szCs w:val="22"/>
        </w:rPr>
      </w:pPr>
      <w:r w:rsidRPr="00EC5784">
        <w:rPr>
          <w:rFonts w:cs="Arial"/>
          <w:color w:val="000000"/>
          <w:szCs w:val="22"/>
        </w:rPr>
        <w:t>Les changements sont notifiés par lettre recommandée avec avis de réception et prennent effet dès la date de réception de ladite lettre.</w:t>
      </w:r>
      <w:r w:rsidR="00080150">
        <w:rPr>
          <w:rFonts w:cs="Arial"/>
          <w:color w:val="000000"/>
          <w:szCs w:val="22"/>
        </w:rPr>
        <w:t xml:space="preserve"> </w:t>
      </w:r>
    </w:p>
    <w:p w14:paraId="7921E140" w14:textId="43D3F683" w:rsidR="001815E6" w:rsidRDefault="001815E6" w:rsidP="00411BC6">
      <w:pPr>
        <w:autoSpaceDE w:val="0"/>
        <w:autoSpaceDN w:val="0"/>
        <w:adjustRightInd w:val="0"/>
        <w:jc w:val="both"/>
        <w:rPr>
          <w:rFonts w:cs="Arial"/>
          <w:color w:val="000000"/>
          <w:szCs w:val="22"/>
        </w:rPr>
      </w:pPr>
    </w:p>
    <w:p w14:paraId="6060666B" w14:textId="77777777" w:rsidR="00360235" w:rsidRDefault="00360235" w:rsidP="00360235">
      <w:pPr>
        <w:autoSpaceDE w:val="0"/>
        <w:autoSpaceDN w:val="0"/>
        <w:adjustRightInd w:val="0"/>
        <w:jc w:val="both"/>
        <w:rPr>
          <w:rFonts w:cs="Arial"/>
          <w:color w:val="000000"/>
          <w:szCs w:val="22"/>
        </w:rPr>
      </w:pPr>
    </w:p>
    <w:p w14:paraId="6D45F953" w14:textId="77777777" w:rsidR="00360235" w:rsidRPr="00FE0D4A" w:rsidRDefault="00360235" w:rsidP="00360235">
      <w:pPr>
        <w:pStyle w:val="Titre1"/>
        <w:numPr>
          <w:ilvl w:val="0"/>
          <w:numId w:val="7"/>
        </w:numPr>
      </w:pPr>
      <w:r>
        <w:t xml:space="preserve"> </w:t>
      </w:r>
      <w:bookmarkStart w:id="28" w:name="_Toc496179783"/>
      <w:bookmarkStart w:id="29" w:name="_Toc201307613"/>
      <w:r w:rsidRPr="00FE0D4A">
        <w:t>ETENDUE DES TRAVAUX</w:t>
      </w:r>
      <w:bookmarkEnd w:id="28"/>
      <w:bookmarkEnd w:id="29"/>
    </w:p>
    <w:p w14:paraId="307AD8EB" w14:textId="77777777" w:rsidR="00360235" w:rsidRPr="00FE0D4A" w:rsidRDefault="00360235" w:rsidP="00360235">
      <w:pPr>
        <w:autoSpaceDE w:val="0"/>
        <w:autoSpaceDN w:val="0"/>
        <w:adjustRightInd w:val="0"/>
        <w:jc w:val="both"/>
        <w:rPr>
          <w:rFonts w:cs="Arial"/>
          <w:color w:val="000000"/>
          <w:szCs w:val="22"/>
        </w:rPr>
      </w:pPr>
    </w:p>
    <w:p w14:paraId="73E07B45" w14:textId="77777777" w:rsidR="00360235" w:rsidRPr="00FE0D4A" w:rsidRDefault="00360235" w:rsidP="00360235">
      <w:pPr>
        <w:jc w:val="both"/>
        <w:rPr>
          <w:rFonts w:cs="Arial"/>
          <w:color w:val="000000"/>
          <w:szCs w:val="22"/>
        </w:rPr>
      </w:pPr>
      <w:r w:rsidRPr="00FE0D4A">
        <w:rPr>
          <w:rFonts w:cs="Arial"/>
          <w:color w:val="000000"/>
          <w:szCs w:val="22"/>
        </w:rPr>
        <w:t xml:space="preserve">Le Titulaire s'engage à réaliser l'ensemble des travaux conformément au cahier des charges susvisé. Le Titulaire ne doit en aucun cas entreprendre des travaux en dehors de ceux définis dans le cahier des charges, sans l'accord préalable écrit du CEA. </w:t>
      </w:r>
    </w:p>
    <w:p w14:paraId="05E60659" w14:textId="77777777" w:rsidR="00360235" w:rsidRPr="00FE0D4A" w:rsidRDefault="00360235" w:rsidP="00360235">
      <w:pPr>
        <w:jc w:val="both"/>
        <w:rPr>
          <w:rFonts w:cs="Arial"/>
          <w:color w:val="000000"/>
          <w:szCs w:val="22"/>
        </w:rPr>
      </w:pPr>
    </w:p>
    <w:p w14:paraId="07D859B1" w14:textId="77777777" w:rsidR="00ED6E48" w:rsidRPr="0066479D" w:rsidRDefault="00ED6E48" w:rsidP="00ED6E48">
      <w:pPr>
        <w:jc w:val="both"/>
        <w:rPr>
          <w:rFonts w:cs="Arial"/>
          <w:szCs w:val="22"/>
        </w:rPr>
      </w:pPr>
      <w:r w:rsidRPr="0066479D">
        <w:rPr>
          <w:rFonts w:cs="Arial"/>
          <w:szCs w:val="22"/>
        </w:rPr>
        <w:t>Les travaux confiés au Titulaire comprennent la ou les options suivantes :</w:t>
      </w:r>
    </w:p>
    <w:p w14:paraId="11F5A136" w14:textId="757538C7" w:rsidR="00ED6E48" w:rsidRPr="0066479D" w:rsidRDefault="00ED6E48" w:rsidP="00ED6E48">
      <w:pPr>
        <w:pStyle w:val="Paragraphedeliste"/>
        <w:numPr>
          <w:ilvl w:val="0"/>
          <w:numId w:val="12"/>
        </w:numPr>
        <w:tabs>
          <w:tab w:val="left" w:pos="1134"/>
          <w:tab w:val="left" w:pos="6946"/>
        </w:tabs>
        <w:rPr>
          <w:rFonts w:cs="Arial"/>
          <w:sz w:val="22"/>
          <w:szCs w:val="22"/>
        </w:rPr>
      </w:pPr>
      <w:r w:rsidRPr="0066479D">
        <w:rPr>
          <w:rFonts w:cs="Arial"/>
          <w:sz w:val="22"/>
          <w:szCs w:val="22"/>
        </w:rPr>
        <w:t>Option n°</w:t>
      </w:r>
      <w:r w:rsidR="00A07161" w:rsidRPr="0066479D">
        <w:rPr>
          <w:rFonts w:cs="Arial"/>
          <w:sz w:val="22"/>
          <w:szCs w:val="22"/>
        </w:rPr>
        <w:t>1</w:t>
      </w:r>
      <w:r w:rsidRPr="0066479D">
        <w:rPr>
          <w:rFonts w:cs="Arial"/>
          <w:sz w:val="22"/>
          <w:szCs w:val="22"/>
        </w:rPr>
        <w:t> : « </w:t>
      </w:r>
      <w:r w:rsidR="00A07161" w:rsidRPr="0066479D">
        <w:rPr>
          <w:rFonts w:cs="Arial"/>
          <w:sz w:val="22"/>
          <w:szCs w:val="22"/>
        </w:rPr>
        <w:t>Pose et raccordement électrique des luminaires</w:t>
      </w:r>
      <w:r w:rsidRPr="0066479D">
        <w:rPr>
          <w:rFonts w:cs="Arial"/>
          <w:sz w:val="22"/>
          <w:szCs w:val="22"/>
        </w:rPr>
        <w:t xml:space="preserve"> »</w:t>
      </w:r>
    </w:p>
    <w:p w14:paraId="2D101BE3" w14:textId="7DFDD3E7" w:rsidR="00A07161" w:rsidRPr="0066479D" w:rsidRDefault="00A07161" w:rsidP="00ED6E48">
      <w:pPr>
        <w:pStyle w:val="Paragraphedeliste"/>
        <w:numPr>
          <w:ilvl w:val="0"/>
          <w:numId w:val="12"/>
        </w:numPr>
        <w:tabs>
          <w:tab w:val="left" w:pos="1134"/>
          <w:tab w:val="left" w:pos="6946"/>
        </w:tabs>
        <w:rPr>
          <w:rFonts w:cs="Arial"/>
          <w:sz w:val="22"/>
          <w:szCs w:val="22"/>
        </w:rPr>
      </w:pPr>
      <w:r w:rsidRPr="0066479D">
        <w:rPr>
          <w:rFonts w:cs="Arial"/>
          <w:sz w:val="22"/>
          <w:szCs w:val="22"/>
        </w:rPr>
        <w:lastRenderedPageBreak/>
        <w:t>Option n°2 : « Nourrices des prises sur bureau »</w:t>
      </w:r>
    </w:p>
    <w:p w14:paraId="0DB72DBF" w14:textId="506B11BA" w:rsidR="00A07161" w:rsidRPr="0066479D" w:rsidRDefault="00A07161" w:rsidP="00ED6E48">
      <w:pPr>
        <w:pStyle w:val="Paragraphedeliste"/>
        <w:numPr>
          <w:ilvl w:val="0"/>
          <w:numId w:val="12"/>
        </w:numPr>
        <w:tabs>
          <w:tab w:val="left" w:pos="1134"/>
          <w:tab w:val="left" w:pos="6946"/>
        </w:tabs>
        <w:rPr>
          <w:rFonts w:cs="Arial"/>
          <w:sz w:val="22"/>
          <w:szCs w:val="22"/>
        </w:rPr>
      </w:pPr>
      <w:r w:rsidRPr="0066479D">
        <w:rPr>
          <w:rFonts w:cs="Arial"/>
          <w:sz w:val="22"/>
          <w:szCs w:val="22"/>
        </w:rPr>
        <w:t>Option n°3 « Electroménager espace convivialité »</w:t>
      </w:r>
    </w:p>
    <w:p w14:paraId="49B79336" w14:textId="53A4DC2A" w:rsidR="00A07161" w:rsidRPr="0066479D" w:rsidRDefault="00A07161" w:rsidP="00ED6E48">
      <w:pPr>
        <w:pStyle w:val="Paragraphedeliste"/>
        <w:numPr>
          <w:ilvl w:val="0"/>
          <w:numId w:val="12"/>
        </w:numPr>
        <w:tabs>
          <w:tab w:val="left" w:pos="1134"/>
          <w:tab w:val="left" w:pos="6946"/>
        </w:tabs>
        <w:rPr>
          <w:rFonts w:cs="Arial"/>
          <w:sz w:val="22"/>
          <w:szCs w:val="22"/>
        </w:rPr>
      </w:pPr>
      <w:r w:rsidRPr="0066479D">
        <w:rPr>
          <w:rFonts w:cs="Arial"/>
          <w:sz w:val="22"/>
          <w:szCs w:val="22"/>
        </w:rPr>
        <w:t>Option n°4 « Aménagement salle de réunion niveau R+1 »</w:t>
      </w:r>
    </w:p>
    <w:p w14:paraId="17365A27" w14:textId="77777777" w:rsidR="00ED6E48" w:rsidRPr="0066479D" w:rsidRDefault="00ED6E48" w:rsidP="00ED6E48">
      <w:pPr>
        <w:jc w:val="both"/>
        <w:rPr>
          <w:rFonts w:cs="Arial"/>
          <w:szCs w:val="22"/>
        </w:rPr>
      </w:pPr>
    </w:p>
    <w:p w14:paraId="1B2D533A" w14:textId="25606B66" w:rsidR="00ED6E48" w:rsidRPr="0066479D" w:rsidRDefault="00ED6E48" w:rsidP="00ED6E48">
      <w:pPr>
        <w:jc w:val="both"/>
        <w:rPr>
          <w:rFonts w:cs="Arial"/>
          <w:szCs w:val="22"/>
        </w:rPr>
      </w:pPr>
      <w:r w:rsidRPr="0066479D">
        <w:rPr>
          <w:rFonts w:cs="Arial"/>
          <w:szCs w:val="22"/>
        </w:rPr>
        <w:t xml:space="preserve">Le CEA lève l’option, le cas échéant, à la notification du marché, ou au plus tard dans un délai de </w:t>
      </w:r>
      <w:r w:rsidR="0066479D" w:rsidRPr="0066479D">
        <w:rPr>
          <w:rFonts w:cs="Arial"/>
          <w:szCs w:val="22"/>
        </w:rPr>
        <w:t xml:space="preserve">4 </w:t>
      </w:r>
      <w:r w:rsidRPr="0066479D">
        <w:rPr>
          <w:rFonts w:cs="Arial"/>
          <w:szCs w:val="22"/>
        </w:rPr>
        <w:t xml:space="preserve">mois à compter de </w:t>
      </w:r>
      <w:r w:rsidR="0066479D" w:rsidRPr="0066479D">
        <w:rPr>
          <w:rFonts w:cs="Arial"/>
          <w:szCs w:val="22"/>
        </w:rPr>
        <w:t>l’</w:t>
      </w:r>
      <w:r w:rsidRPr="0066479D">
        <w:rPr>
          <w:rFonts w:cs="Arial"/>
          <w:szCs w:val="22"/>
        </w:rPr>
        <w:t>OS.</w:t>
      </w:r>
    </w:p>
    <w:p w14:paraId="34DE8F5E" w14:textId="77777777" w:rsidR="00ED6E48" w:rsidRPr="0066479D" w:rsidRDefault="00ED6E48" w:rsidP="00ED6E48">
      <w:pPr>
        <w:jc w:val="both"/>
        <w:rPr>
          <w:rFonts w:cs="Arial"/>
          <w:color w:val="000000"/>
          <w:szCs w:val="22"/>
        </w:rPr>
      </w:pPr>
    </w:p>
    <w:p w14:paraId="592EE4EF" w14:textId="77777777" w:rsidR="00ED6E48" w:rsidRPr="0066479D" w:rsidRDefault="00ED6E48" w:rsidP="00ED6E48">
      <w:pPr>
        <w:jc w:val="both"/>
        <w:rPr>
          <w:rFonts w:cs="Arial"/>
          <w:color w:val="000000"/>
          <w:szCs w:val="22"/>
        </w:rPr>
      </w:pPr>
      <w:r w:rsidRPr="0066479D">
        <w:rPr>
          <w:rFonts w:cs="Arial"/>
          <w:color w:val="000000"/>
          <w:szCs w:val="22"/>
        </w:rPr>
        <w:t>Le Titulaire ne pourra pas prétendre au versement d’une indemnité en cas de non levée de l’option.</w:t>
      </w:r>
    </w:p>
    <w:p w14:paraId="77119237" w14:textId="77777777" w:rsidR="00ED6E48" w:rsidRPr="0066479D" w:rsidRDefault="00ED6E48" w:rsidP="00ED6E48">
      <w:pPr>
        <w:jc w:val="both"/>
        <w:rPr>
          <w:rFonts w:cs="Arial"/>
          <w:color w:val="000000"/>
          <w:szCs w:val="22"/>
        </w:rPr>
      </w:pPr>
    </w:p>
    <w:p w14:paraId="78234FAC" w14:textId="77777777" w:rsidR="00ED6E48" w:rsidRPr="00E74630" w:rsidRDefault="00ED6E48" w:rsidP="00ED6E48">
      <w:pPr>
        <w:jc w:val="both"/>
        <w:rPr>
          <w:rFonts w:cs="Arial"/>
          <w:color w:val="000000"/>
          <w:szCs w:val="22"/>
        </w:rPr>
      </w:pPr>
      <w:bookmarkStart w:id="30" w:name="_Toc367786374"/>
      <w:bookmarkStart w:id="31" w:name="_Toc367796180"/>
      <w:bookmarkStart w:id="32" w:name="_Toc398545031"/>
      <w:bookmarkStart w:id="33" w:name="_Toc493154776"/>
      <w:bookmarkStart w:id="34" w:name="_Toc496168261"/>
      <w:bookmarkStart w:id="35" w:name="_Toc496179784"/>
      <w:r w:rsidRPr="0066479D">
        <w:rPr>
          <w:rFonts w:cs="Arial"/>
          <w:color w:val="000000"/>
          <w:szCs w:val="22"/>
        </w:rPr>
        <w:t>Les travaux de base et l’option sont ci-après désignés ensemble et/ou individuellement par le terme « les Travaux ».</w:t>
      </w:r>
      <w:bookmarkEnd w:id="30"/>
      <w:bookmarkEnd w:id="31"/>
      <w:bookmarkEnd w:id="32"/>
      <w:bookmarkEnd w:id="33"/>
      <w:bookmarkEnd w:id="34"/>
      <w:bookmarkEnd w:id="35"/>
    </w:p>
    <w:p w14:paraId="0252BFCB" w14:textId="77777777" w:rsidR="00360235" w:rsidRDefault="00360235" w:rsidP="00411BC6">
      <w:pPr>
        <w:autoSpaceDE w:val="0"/>
        <w:autoSpaceDN w:val="0"/>
        <w:adjustRightInd w:val="0"/>
        <w:jc w:val="both"/>
        <w:rPr>
          <w:rFonts w:cs="Arial"/>
          <w:color w:val="000000"/>
          <w:szCs w:val="22"/>
        </w:rPr>
      </w:pPr>
    </w:p>
    <w:p w14:paraId="569DF880" w14:textId="77777777" w:rsidR="00360235" w:rsidRPr="00A04476" w:rsidRDefault="00360235" w:rsidP="00360235">
      <w:pPr>
        <w:pStyle w:val="Titre1"/>
        <w:numPr>
          <w:ilvl w:val="0"/>
          <w:numId w:val="7"/>
        </w:numPr>
      </w:pPr>
      <w:bookmarkStart w:id="36" w:name="_Toc309140350"/>
      <w:bookmarkStart w:id="37" w:name="_Toc319682366"/>
      <w:bookmarkStart w:id="38" w:name="_Toc395625718"/>
      <w:bookmarkStart w:id="39" w:name="_Toc405974365"/>
      <w:bookmarkStart w:id="40" w:name="_Toc496599555"/>
      <w:bookmarkStart w:id="41" w:name="_Toc201307614"/>
      <w:bookmarkStart w:id="42" w:name="_Toc206303910"/>
      <w:bookmarkStart w:id="43" w:name="_Toc206304550"/>
      <w:bookmarkStart w:id="44" w:name="_Toc206304561"/>
      <w:r w:rsidRPr="00A04476">
        <w:t>CLAUSE D’INSERTION ET D’EMPLOI</w:t>
      </w:r>
      <w:bookmarkEnd w:id="36"/>
      <w:bookmarkEnd w:id="37"/>
      <w:bookmarkEnd w:id="38"/>
      <w:bookmarkEnd w:id="39"/>
      <w:bookmarkEnd w:id="40"/>
      <w:bookmarkEnd w:id="41"/>
      <w:r w:rsidRPr="00A04476">
        <w:t xml:space="preserve"> </w:t>
      </w:r>
    </w:p>
    <w:p w14:paraId="0553194D" w14:textId="77777777" w:rsidR="00360235" w:rsidRPr="00A04476" w:rsidRDefault="00360235" w:rsidP="00360235"/>
    <w:p w14:paraId="0A8BB2B3" w14:textId="77777777" w:rsidR="004601EB" w:rsidRPr="00A04476" w:rsidRDefault="004601EB" w:rsidP="004601EB">
      <w:pPr>
        <w:autoSpaceDE w:val="0"/>
        <w:autoSpaceDN w:val="0"/>
        <w:adjustRightInd w:val="0"/>
        <w:jc w:val="both"/>
        <w:rPr>
          <w:rFonts w:cs="Arial"/>
          <w:color w:val="000000"/>
          <w:szCs w:val="22"/>
        </w:rPr>
      </w:pPr>
      <w:r w:rsidRPr="00A04476">
        <w:rPr>
          <w:rFonts w:cs="Arial"/>
          <w:color w:val="000000"/>
          <w:szCs w:val="22"/>
        </w:rPr>
        <w:t xml:space="preserve">Le CEA souhaite impliquer le Titulaire, à l'occasion de l'exécution du marché, dans sa politique en vue de promouvoir l'emploi et combattre l'exclusion sociale. Il a donc décidé de faire application des dispositions </w:t>
      </w:r>
      <w:bookmarkStart w:id="45" w:name="_Hlk195864128"/>
      <w:r w:rsidRPr="00A04476">
        <w:rPr>
          <w:rFonts w:cs="Arial"/>
          <w:color w:val="000000"/>
          <w:szCs w:val="22"/>
        </w:rPr>
        <w:t>des articles L2111-1 et L2112-2</w:t>
      </w:r>
      <w:bookmarkEnd w:id="45"/>
      <w:r w:rsidRPr="00A04476">
        <w:rPr>
          <w:rFonts w:cs="Arial"/>
          <w:color w:val="000000"/>
          <w:szCs w:val="22"/>
        </w:rPr>
        <w:t xml:space="preserve"> du Code de la commande publique en incluant une clause obligatoire visant à promouvoir l'emploi de personnes rencontrant des difficultés particulières d’insertion professionnelle et à lutter contre le chômage. </w:t>
      </w:r>
    </w:p>
    <w:p w14:paraId="2C53457C" w14:textId="36496B2A" w:rsidR="004601EB" w:rsidRPr="00A04476" w:rsidRDefault="004601EB" w:rsidP="004601EB">
      <w:pPr>
        <w:jc w:val="both"/>
        <w:rPr>
          <w:rFonts w:cs="Arial"/>
          <w:b/>
          <w:bCs/>
          <w:szCs w:val="22"/>
        </w:rPr>
      </w:pPr>
      <w:r w:rsidRPr="00A04476">
        <w:rPr>
          <w:rFonts w:cs="Arial"/>
          <w:szCs w:val="22"/>
        </w:rPr>
        <w:t xml:space="preserve">Afin de participer à cette action d'insertion, le Titulaire s'engage à réserver aux personnes visées par l’annexe 6 du présent </w:t>
      </w:r>
      <w:r w:rsidR="00EC5784" w:rsidRPr="00A04476">
        <w:rPr>
          <w:rFonts w:cs="Arial"/>
          <w:szCs w:val="22"/>
        </w:rPr>
        <w:t>marché «</w:t>
      </w:r>
      <w:r w:rsidRPr="00A04476">
        <w:rPr>
          <w:rFonts w:cs="Arial"/>
          <w:szCs w:val="22"/>
        </w:rPr>
        <w:t xml:space="preserve"> Insertion et emploi », </w:t>
      </w:r>
      <w:r w:rsidR="00A04476" w:rsidRPr="00A04476">
        <w:rPr>
          <w:rFonts w:cs="Arial"/>
          <w:b/>
          <w:bCs/>
          <w:szCs w:val="22"/>
          <w:highlight w:val="cyan"/>
        </w:rPr>
        <w:t>____</w:t>
      </w:r>
      <w:r w:rsidRPr="00A04476">
        <w:rPr>
          <w:rFonts w:cs="Arial"/>
          <w:b/>
          <w:bCs/>
          <w:szCs w:val="22"/>
        </w:rPr>
        <w:t xml:space="preserve"> heures de travail sur la durée du marché.</w:t>
      </w:r>
    </w:p>
    <w:p w14:paraId="119D7254" w14:textId="77777777" w:rsidR="004601EB" w:rsidRPr="00A04476" w:rsidRDefault="004601EB" w:rsidP="004601EB">
      <w:pPr>
        <w:jc w:val="both"/>
        <w:rPr>
          <w:rFonts w:cs="Arial"/>
          <w:szCs w:val="22"/>
        </w:rPr>
      </w:pPr>
      <w:r w:rsidRPr="00A04476">
        <w:rPr>
          <w:rFonts w:cs="Arial"/>
          <w:szCs w:val="22"/>
        </w:rPr>
        <w:t xml:space="preserve">Le nombre d’heures indiqué ci-dessus constitue un minimum obligatoire. Le Titulaire est libre de réserver un volume plus important. </w:t>
      </w:r>
    </w:p>
    <w:p w14:paraId="6037B08B" w14:textId="77777777" w:rsidR="004601EB" w:rsidRPr="00A04476" w:rsidRDefault="004601EB" w:rsidP="004601EB">
      <w:pPr>
        <w:autoSpaceDE w:val="0"/>
        <w:autoSpaceDN w:val="0"/>
        <w:adjustRightInd w:val="0"/>
        <w:jc w:val="both"/>
        <w:rPr>
          <w:rFonts w:cs="Arial"/>
          <w:color w:val="000000"/>
          <w:szCs w:val="22"/>
        </w:rPr>
      </w:pPr>
    </w:p>
    <w:p w14:paraId="537CAEE5" w14:textId="06F291A5" w:rsidR="004601EB" w:rsidRPr="00A04476" w:rsidRDefault="004601EB" w:rsidP="004601EB">
      <w:pPr>
        <w:jc w:val="both"/>
        <w:rPr>
          <w:rFonts w:cs="Arial"/>
          <w:szCs w:val="22"/>
        </w:rPr>
      </w:pPr>
      <w:r w:rsidRPr="00A04476">
        <w:rPr>
          <w:rFonts w:cs="Arial"/>
          <w:szCs w:val="22"/>
        </w:rPr>
        <w:t>L’annexe 6 du présent marché précise les modalités de mise en œuvre de cette clause d’exécution et les conditions de son contrôle.</w:t>
      </w:r>
    </w:p>
    <w:p w14:paraId="714E5E55" w14:textId="77777777" w:rsidR="004601EB" w:rsidRPr="00A04476" w:rsidRDefault="004601EB" w:rsidP="004601EB">
      <w:pPr>
        <w:jc w:val="both"/>
        <w:rPr>
          <w:rFonts w:cs="Arial"/>
          <w:szCs w:val="22"/>
        </w:rPr>
      </w:pPr>
    </w:p>
    <w:p w14:paraId="6685C63B" w14:textId="77777777" w:rsidR="004601EB" w:rsidRPr="00A04476" w:rsidRDefault="004601EB" w:rsidP="004601EB">
      <w:pPr>
        <w:jc w:val="both"/>
        <w:rPr>
          <w:rFonts w:cs="Arial"/>
          <w:b/>
          <w:bCs/>
          <w:szCs w:val="22"/>
          <w:u w:val="single"/>
        </w:rPr>
      </w:pPr>
      <w:r w:rsidRPr="00A04476">
        <w:rPr>
          <w:rFonts w:cs="Arial"/>
          <w:b/>
          <w:bCs/>
          <w:szCs w:val="22"/>
          <w:u w:val="single"/>
        </w:rPr>
        <w:t>Contact et renseignements :</w:t>
      </w:r>
    </w:p>
    <w:p w14:paraId="3512C03E" w14:textId="77777777" w:rsidR="004601EB" w:rsidRPr="00A04476" w:rsidRDefault="004601EB" w:rsidP="004601EB">
      <w:pPr>
        <w:jc w:val="both"/>
        <w:rPr>
          <w:rFonts w:cs="Arial"/>
          <w:szCs w:val="22"/>
        </w:rPr>
      </w:pPr>
      <w:r w:rsidRPr="00A04476">
        <w:rPr>
          <w:rFonts w:cs="Arial"/>
          <w:szCs w:val="22"/>
        </w:rPr>
        <w:t>Le CEA dans le cadre de l’exécution de la clause sociale est représenté par :</w:t>
      </w:r>
    </w:p>
    <w:p w14:paraId="2B65D933" w14:textId="77777777" w:rsidR="004601EB" w:rsidRPr="00A04476" w:rsidRDefault="004601EB" w:rsidP="004601EB">
      <w:pPr>
        <w:jc w:val="both"/>
        <w:rPr>
          <w:rFonts w:cs="Arial"/>
          <w:szCs w:val="22"/>
        </w:rPr>
      </w:pPr>
      <w:r w:rsidRPr="00A04476">
        <w:rPr>
          <w:rFonts w:cs="Arial"/>
          <w:szCs w:val="22"/>
        </w:rPr>
        <w:t>Le Service Ressource et Développement pour l'Emploi de Grenoble Alpes Métropole</w:t>
      </w:r>
    </w:p>
    <w:p w14:paraId="7D4A48B9" w14:textId="77777777" w:rsidR="004601EB" w:rsidRPr="00A04476" w:rsidRDefault="004601EB" w:rsidP="004601EB">
      <w:pPr>
        <w:rPr>
          <w:rFonts w:cs="Arial"/>
          <w:szCs w:val="22"/>
        </w:rPr>
      </w:pPr>
      <w:r w:rsidRPr="00A04476">
        <w:rPr>
          <w:rFonts w:cs="Arial"/>
          <w:szCs w:val="22"/>
        </w:rPr>
        <w:t>Contact :  Maryline GUIGNARD – Chargée Mission Clauses Emploi</w:t>
      </w:r>
    </w:p>
    <w:p w14:paraId="25D4E130" w14:textId="77777777" w:rsidR="004601EB" w:rsidRPr="00A04476" w:rsidRDefault="004601EB" w:rsidP="004601EB">
      <w:pPr>
        <w:rPr>
          <w:rFonts w:cs="Arial"/>
          <w:szCs w:val="22"/>
        </w:rPr>
      </w:pPr>
      <w:r w:rsidRPr="00A04476">
        <w:rPr>
          <w:rFonts w:cs="Arial"/>
          <w:szCs w:val="22"/>
        </w:rPr>
        <w:t xml:space="preserve">Tél : 04.85 59 95 70 et 07 88 22 90 01 </w:t>
      </w:r>
    </w:p>
    <w:p w14:paraId="72CFAB34" w14:textId="77777777" w:rsidR="004601EB" w:rsidRPr="00A04476" w:rsidRDefault="004601EB" w:rsidP="004601EB">
      <w:pPr>
        <w:rPr>
          <w:rFonts w:cs="Arial"/>
          <w:szCs w:val="22"/>
        </w:rPr>
      </w:pPr>
      <w:r w:rsidRPr="00A04476">
        <w:rPr>
          <w:rFonts w:cs="Arial"/>
          <w:szCs w:val="22"/>
        </w:rPr>
        <w:t xml:space="preserve">Mail : </w:t>
      </w:r>
      <w:hyperlink r:id="rId16" w:history="1">
        <w:r w:rsidRPr="00A04476">
          <w:rPr>
            <w:rFonts w:cs="Arial"/>
            <w:color w:val="0000FF"/>
            <w:szCs w:val="22"/>
            <w:u w:val="single"/>
          </w:rPr>
          <w:t>maryline.guignard@grenoblealpesmetropole.fr</w:t>
        </w:r>
      </w:hyperlink>
    </w:p>
    <w:p w14:paraId="23E7CFA5" w14:textId="77777777" w:rsidR="004601EB" w:rsidRPr="00A04476" w:rsidRDefault="004601EB" w:rsidP="004601EB">
      <w:pPr>
        <w:autoSpaceDE w:val="0"/>
        <w:autoSpaceDN w:val="0"/>
        <w:adjustRightInd w:val="0"/>
        <w:jc w:val="both"/>
        <w:rPr>
          <w:rFonts w:cs="Arial"/>
          <w:szCs w:val="22"/>
        </w:rPr>
      </w:pPr>
    </w:p>
    <w:p w14:paraId="0F15BA32" w14:textId="77777777" w:rsidR="004601EB" w:rsidRPr="00A04476" w:rsidRDefault="004601EB" w:rsidP="004601EB">
      <w:pPr>
        <w:autoSpaceDE w:val="0"/>
        <w:autoSpaceDN w:val="0"/>
        <w:adjustRightInd w:val="0"/>
        <w:jc w:val="both"/>
        <w:rPr>
          <w:rFonts w:cs="Arial"/>
          <w:color w:val="000000"/>
          <w:szCs w:val="22"/>
        </w:rPr>
      </w:pPr>
      <w:r w:rsidRPr="00A04476">
        <w:rPr>
          <w:rFonts w:cs="Arial"/>
          <w:szCs w:val="22"/>
        </w:rPr>
        <w:t>Il est précisé que cet engagement ne constitue pas une cause de limitation ou de diminution de la responsabilité du Titulaire dans l'exécution du marché.</w:t>
      </w:r>
    </w:p>
    <w:p w14:paraId="58F503AA" w14:textId="77777777" w:rsidR="00B8737E" w:rsidRDefault="00B8737E" w:rsidP="00360235">
      <w:pPr>
        <w:autoSpaceDE w:val="0"/>
        <w:autoSpaceDN w:val="0"/>
        <w:adjustRightInd w:val="0"/>
        <w:jc w:val="both"/>
        <w:rPr>
          <w:rFonts w:cs="Arial"/>
          <w:color w:val="000000"/>
          <w:szCs w:val="22"/>
        </w:rPr>
      </w:pPr>
    </w:p>
    <w:p w14:paraId="4A963656" w14:textId="77777777" w:rsidR="00411BC6" w:rsidRPr="001E5E9B" w:rsidRDefault="00411BC6" w:rsidP="00360235">
      <w:pPr>
        <w:pStyle w:val="Titre1"/>
        <w:numPr>
          <w:ilvl w:val="0"/>
          <w:numId w:val="7"/>
        </w:numPr>
      </w:pPr>
      <w:r>
        <w:t xml:space="preserve"> </w:t>
      </w:r>
      <w:bookmarkStart w:id="46" w:name="_Toc201307615"/>
      <w:r w:rsidRPr="001E5E9B">
        <w:t>CONDITIONS D'EXECUTION</w:t>
      </w:r>
      <w:bookmarkEnd w:id="42"/>
      <w:bookmarkEnd w:id="43"/>
      <w:bookmarkEnd w:id="44"/>
      <w:bookmarkEnd w:id="46"/>
    </w:p>
    <w:p w14:paraId="7FAF5682" w14:textId="77777777" w:rsidR="00411BC6" w:rsidRPr="00BD3FDB" w:rsidRDefault="00411BC6" w:rsidP="00490070">
      <w:pPr>
        <w:numPr>
          <w:ilvl w:val="1"/>
          <w:numId w:val="7"/>
        </w:numPr>
        <w:autoSpaceDE w:val="0"/>
        <w:autoSpaceDN w:val="0"/>
        <w:adjustRightInd w:val="0"/>
        <w:jc w:val="both"/>
        <w:rPr>
          <w:rFonts w:cs="Arial"/>
          <w:b/>
          <w:color w:val="000000"/>
          <w:szCs w:val="22"/>
        </w:rPr>
      </w:pPr>
      <w:r>
        <w:rPr>
          <w:rFonts w:cs="Arial"/>
          <w:b/>
          <w:szCs w:val="22"/>
        </w:rPr>
        <w:t xml:space="preserve"> </w:t>
      </w:r>
      <w:r w:rsidRPr="00BD3FDB">
        <w:rPr>
          <w:rFonts w:cs="Arial"/>
          <w:b/>
          <w:szCs w:val="22"/>
        </w:rPr>
        <w:t>Connaissance des lieux</w:t>
      </w:r>
    </w:p>
    <w:p w14:paraId="0496AE32" w14:textId="77777777" w:rsidR="00411BC6" w:rsidRPr="00BD3FDB" w:rsidRDefault="00411BC6" w:rsidP="00411BC6">
      <w:pPr>
        <w:autoSpaceDE w:val="0"/>
        <w:autoSpaceDN w:val="0"/>
        <w:adjustRightInd w:val="0"/>
        <w:jc w:val="both"/>
        <w:rPr>
          <w:rFonts w:cs="Arial"/>
          <w:color w:val="000000"/>
          <w:szCs w:val="22"/>
        </w:rPr>
      </w:pPr>
      <w:r w:rsidRPr="001E5E9B">
        <w:rPr>
          <w:rFonts w:cs="Arial"/>
          <w:color w:val="000000"/>
          <w:szCs w:val="22"/>
        </w:rPr>
        <w:t>Le Titulaire est réputé avoir une parfaite connaissance des spécifications techni</w:t>
      </w:r>
      <w:r>
        <w:rPr>
          <w:rFonts w:cs="Arial"/>
          <w:color w:val="000000"/>
          <w:szCs w:val="22"/>
        </w:rPr>
        <w:t>ques locales pour exécuter les T</w:t>
      </w:r>
      <w:r w:rsidRPr="001E5E9B">
        <w:rPr>
          <w:rFonts w:cs="Arial"/>
          <w:color w:val="000000"/>
          <w:szCs w:val="22"/>
        </w:rPr>
        <w:t>ravaux.</w:t>
      </w:r>
      <w:r>
        <w:rPr>
          <w:rFonts w:cs="Arial"/>
          <w:color w:val="000000"/>
          <w:szCs w:val="22"/>
        </w:rPr>
        <w:t xml:space="preserve"> </w:t>
      </w:r>
      <w:r>
        <w:t>Il est toujours réputé s'être assuré sur place de l'exactitude des c</w:t>
      </w:r>
      <w:r w:rsidR="00080150">
        <w:t>o</w:t>
      </w:r>
      <w:r>
        <w:t>tes et des indications des plans et descriptifs qui lui sont remis par le CEA ainsi que de la possibilité de les suivre strictement.</w:t>
      </w:r>
    </w:p>
    <w:p w14:paraId="23A5561C" w14:textId="77777777" w:rsidR="00411BC6" w:rsidRDefault="00411BC6" w:rsidP="00411BC6">
      <w:pPr>
        <w:autoSpaceDE w:val="0"/>
        <w:autoSpaceDN w:val="0"/>
        <w:adjustRightInd w:val="0"/>
        <w:jc w:val="both"/>
        <w:rPr>
          <w:rFonts w:cs="Arial"/>
          <w:szCs w:val="22"/>
        </w:rPr>
      </w:pPr>
      <w:r w:rsidRPr="00BD3FDB">
        <w:rPr>
          <w:rFonts w:cs="Arial"/>
          <w:szCs w:val="22"/>
        </w:rPr>
        <w:t>En complément des renseignements qui lui s</w:t>
      </w:r>
      <w:r w:rsidR="00080150">
        <w:rPr>
          <w:rFonts w:cs="Arial"/>
          <w:szCs w:val="22"/>
        </w:rPr>
        <w:t>ont fournis dans les pièces du présent m</w:t>
      </w:r>
      <w:r w:rsidRPr="00BD3FDB">
        <w:rPr>
          <w:rFonts w:cs="Arial"/>
          <w:szCs w:val="22"/>
        </w:rPr>
        <w:t xml:space="preserve">arché, le Titulaire </w:t>
      </w:r>
      <w:r w:rsidR="00E24943">
        <w:rPr>
          <w:rFonts w:cs="Arial"/>
          <w:szCs w:val="22"/>
        </w:rPr>
        <w:t>reconnait avoir reçu</w:t>
      </w:r>
      <w:r w:rsidRPr="00BD3FDB">
        <w:rPr>
          <w:rFonts w:cs="Arial"/>
          <w:szCs w:val="22"/>
        </w:rPr>
        <w:t>, tous les renseignements qui lui sont nécessaires pour établir son prix forfaitaire.</w:t>
      </w:r>
    </w:p>
    <w:p w14:paraId="18E52E84"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Il reconnaît </w:t>
      </w:r>
      <w:r>
        <w:rPr>
          <w:rFonts w:cs="Arial"/>
          <w:color w:val="000000"/>
          <w:szCs w:val="22"/>
        </w:rPr>
        <w:t xml:space="preserve">également </w:t>
      </w:r>
      <w:r w:rsidRPr="001E5E9B">
        <w:rPr>
          <w:rFonts w:cs="Arial"/>
          <w:color w:val="000000"/>
          <w:szCs w:val="22"/>
        </w:rPr>
        <w:t>avoir reçu du CEA toutes les indications qui lui sont nécessaires pour réaliser les ouvrages, notamment en ce qui concerne leur place et leur rôle.</w:t>
      </w:r>
    </w:p>
    <w:p w14:paraId="2B36363A" w14:textId="77777777" w:rsidR="00411BC6" w:rsidRDefault="00411BC6" w:rsidP="00411BC6">
      <w:pPr>
        <w:autoSpaceDE w:val="0"/>
        <w:autoSpaceDN w:val="0"/>
        <w:adjustRightInd w:val="0"/>
        <w:jc w:val="both"/>
        <w:rPr>
          <w:rFonts w:cs="Arial"/>
          <w:szCs w:val="22"/>
        </w:rPr>
      </w:pPr>
      <w:r w:rsidRPr="00BD3FDB">
        <w:rPr>
          <w:rFonts w:cs="Arial"/>
          <w:szCs w:val="22"/>
        </w:rPr>
        <w:t>Par conséquent, le Titulaire ne p</w:t>
      </w:r>
      <w:r>
        <w:rPr>
          <w:rFonts w:cs="Arial"/>
          <w:szCs w:val="22"/>
        </w:rPr>
        <w:t xml:space="preserve">eut </w:t>
      </w:r>
      <w:r w:rsidRPr="00BD3FDB">
        <w:rPr>
          <w:rFonts w:cs="Arial"/>
          <w:szCs w:val="22"/>
        </w:rPr>
        <w:t>en aucun cas prétendre à un supplément de prix par suite, soit d’insuffisance de description, soit de difficulté d’accès ou d’organisation due aux particularités du chantier.</w:t>
      </w:r>
    </w:p>
    <w:p w14:paraId="59CB125B" w14:textId="77777777" w:rsidR="00411BC6" w:rsidRDefault="00411BC6" w:rsidP="00411BC6">
      <w:pPr>
        <w:autoSpaceDE w:val="0"/>
        <w:autoSpaceDN w:val="0"/>
        <w:adjustRightInd w:val="0"/>
        <w:jc w:val="both"/>
        <w:rPr>
          <w:rFonts w:cs="Arial"/>
          <w:szCs w:val="22"/>
        </w:rPr>
      </w:pPr>
    </w:p>
    <w:p w14:paraId="5E8C0B3E" w14:textId="77777777" w:rsidR="00411BC6" w:rsidRPr="00B56A73" w:rsidRDefault="00411BC6"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Pr="00B56A73">
        <w:rPr>
          <w:rFonts w:cs="Arial"/>
          <w:b/>
          <w:color w:val="000000"/>
          <w:szCs w:val="22"/>
        </w:rPr>
        <w:t>Conformité aux normes</w:t>
      </w:r>
    </w:p>
    <w:p w14:paraId="3D982FBA"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Le</w:t>
      </w:r>
      <w:r>
        <w:rPr>
          <w:rFonts w:cs="Arial"/>
          <w:color w:val="000000"/>
          <w:szCs w:val="22"/>
        </w:rPr>
        <w:t>s T</w:t>
      </w:r>
      <w:r w:rsidRPr="001E5E9B">
        <w:rPr>
          <w:rFonts w:cs="Arial"/>
          <w:color w:val="000000"/>
          <w:szCs w:val="22"/>
        </w:rPr>
        <w:t xml:space="preserve">ravaux </w:t>
      </w:r>
      <w:r>
        <w:rPr>
          <w:rFonts w:cs="Arial"/>
          <w:color w:val="000000"/>
          <w:szCs w:val="22"/>
        </w:rPr>
        <w:t xml:space="preserve">doivent être </w:t>
      </w:r>
      <w:r w:rsidRPr="001E5E9B">
        <w:rPr>
          <w:rFonts w:cs="Arial"/>
          <w:color w:val="000000"/>
          <w:szCs w:val="22"/>
        </w:rPr>
        <w:t xml:space="preserve">exécutés conformément aux règles de l'art, aux prescriptions des </w:t>
      </w:r>
      <w:r>
        <w:rPr>
          <w:rFonts w:cs="Arial"/>
          <w:color w:val="000000"/>
          <w:szCs w:val="22"/>
        </w:rPr>
        <w:t xml:space="preserve">normes NF, </w:t>
      </w:r>
      <w:r w:rsidRPr="001E5E9B">
        <w:rPr>
          <w:rFonts w:cs="Arial"/>
          <w:color w:val="000000"/>
          <w:szCs w:val="22"/>
        </w:rPr>
        <w:t>des doc</w:t>
      </w:r>
      <w:r>
        <w:rPr>
          <w:rFonts w:cs="Arial"/>
          <w:color w:val="000000"/>
          <w:szCs w:val="22"/>
        </w:rPr>
        <w:t>uments techniques unifiés (DTU) et des Eurocodes en vigueur.</w:t>
      </w:r>
    </w:p>
    <w:p w14:paraId="126BC31F" w14:textId="5932CE4B" w:rsidR="00411BC6" w:rsidRDefault="00411BC6" w:rsidP="00411BC6">
      <w:pPr>
        <w:autoSpaceDE w:val="0"/>
        <w:autoSpaceDN w:val="0"/>
        <w:adjustRightInd w:val="0"/>
        <w:jc w:val="both"/>
        <w:rPr>
          <w:rFonts w:cs="Arial"/>
          <w:color w:val="000000"/>
          <w:szCs w:val="22"/>
        </w:rPr>
      </w:pPr>
      <w:r w:rsidRPr="00BD3FDB">
        <w:rPr>
          <w:rFonts w:cs="Arial"/>
          <w:color w:val="000000"/>
          <w:szCs w:val="22"/>
        </w:rPr>
        <w:lastRenderedPageBreak/>
        <w:t>Le matériel</w:t>
      </w:r>
      <w:r>
        <w:rPr>
          <w:rFonts w:cs="Arial"/>
          <w:color w:val="000000"/>
          <w:szCs w:val="22"/>
        </w:rPr>
        <w:t xml:space="preserve"> fourni </w:t>
      </w:r>
      <w:r w:rsidRPr="00BD3FDB">
        <w:rPr>
          <w:rFonts w:cs="Arial"/>
          <w:color w:val="000000"/>
          <w:szCs w:val="22"/>
        </w:rPr>
        <w:t>d</w:t>
      </w:r>
      <w:r>
        <w:rPr>
          <w:rFonts w:cs="Arial"/>
          <w:color w:val="000000"/>
          <w:szCs w:val="22"/>
        </w:rPr>
        <w:t xml:space="preserve">oit </w:t>
      </w:r>
      <w:r w:rsidRPr="00BD3FDB">
        <w:rPr>
          <w:rFonts w:cs="Arial"/>
          <w:color w:val="000000"/>
          <w:szCs w:val="22"/>
        </w:rPr>
        <w:t>être conforme aux normes de sécurité électrique (électrisation et échauffement) en vigueur en France. Il présente</w:t>
      </w:r>
      <w:r>
        <w:rPr>
          <w:rFonts w:cs="Arial"/>
          <w:color w:val="000000"/>
          <w:szCs w:val="22"/>
        </w:rPr>
        <w:t xml:space="preserve"> </w:t>
      </w:r>
      <w:r w:rsidRPr="00BD3FDB">
        <w:rPr>
          <w:rFonts w:cs="Arial"/>
          <w:color w:val="000000"/>
          <w:szCs w:val="22"/>
        </w:rPr>
        <w:t xml:space="preserve">une sécurité </w:t>
      </w:r>
      <w:smartTag w:uri="urn:schemas-microsoft-com:office:smarttags" w:element="country-region">
        <w:r w:rsidRPr="00BD3FDB">
          <w:rPr>
            <w:rFonts w:cs="Arial"/>
            <w:color w:val="000000"/>
            <w:szCs w:val="22"/>
          </w:rPr>
          <w:t>absolu</w:t>
        </w:r>
      </w:smartTag>
      <w:r w:rsidRPr="00BD3FDB">
        <w:rPr>
          <w:rFonts w:cs="Arial"/>
          <w:color w:val="000000"/>
          <w:szCs w:val="22"/>
        </w:rPr>
        <w:t>e de fonctionnement et de fiabilité, compte tenu de l’utilisation envisagée. Il d</w:t>
      </w:r>
      <w:r>
        <w:rPr>
          <w:rFonts w:cs="Arial"/>
          <w:color w:val="000000"/>
          <w:szCs w:val="22"/>
        </w:rPr>
        <w:t xml:space="preserve">oit </w:t>
      </w:r>
      <w:r w:rsidRPr="00BD3FDB">
        <w:rPr>
          <w:rFonts w:cs="Arial"/>
          <w:color w:val="000000"/>
          <w:szCs w:val="22"/>
        </w:rPr>
        <w:t>être en tou</w:t>
      </w:r>
      <w:r>
        <w:rPr>
          <w:rFonts w:cs="Arial"/>
          <w:color w:val="000000"/>
          <w:szCs w:val="22"/>
        </w:rPr>
        <w:t>t</w:t>
      </w:r>
      <w:r w:rsidRPr="00BD3FDB">
        <w:rPr>
          <w:rFonts w:cs="Arial"/>
          <w:color w:val="000000"/>
          <w:szCs w:val="22"/>
        </w:rPr>
        <w:t xml:space="preserve"> point</w:t>
      </w:r>
      <w:r>
        <w:rPr>
          <w:rFonts w:cs="Arial"/>
          <w:color w:val="000000"/>
          <w:szCs w:val="22"/>
        </w:rPr>
        <w:t xml:space="preserve"> </w:t>
      </w:r>
      <w:r w:rsidRPr="00BD3FDB">
        <w:rPr>
          <w:rFonts w:cs="Arial"/>
          <w:color w:val="000000"/>
          <w:szCs w:val="22"/>
        </w:rPr>
        <w:t>conforme aux dispositions réglementaires prises en application du Code du Travail.</w:t>
      </w:r>
      <w:r>
        <w:rPr>
          <w:rFonts w:cs="Arial"/>
          <w:color w:val="000000"/>
          <w:szCs w:val="22"/>
        </w:rPr>
        <w:t xml:space="preserve"> </w:t>
      </w:r>
      <w:r w:rsidRPr="00BD3FDB">
        <w:rPr>
          <w:rFonts w:cs="Arial"/>
          <w:color w:val="000000"/>
          <w:szCs w:val="22"/>
        </w:rPr>
        <w:t xml:space="preserve">Tout élément du matériel </w:t>
      </w:r>
      <w:r>
        <w:rPr>
          <w:rFonts w:cs="Arial"/>
          <w:color w:val="000000"/>
          <w:szCs w:val="22"/>
        </w:rPr>
        <w:t xml:space="preserve">est </w:t>
      </w:r>
      <w:r w:rsidRPr="00BD3FDB">
        <w:rPr>
          <w:rFonts w:cs="Arial"/>
          <w:color w:val="000000"/>
          <w:szCs w:val="22"/>
        </w:rPr>
        <w:t xml:space="preserve">accompagné de sa documentation technique complète en langue française et en particulier des prescriptions et consignes d'installation, de mise </w:t>
      </w:r>
      <w:r>
        <w:rPr>
          <w:rFonts w:cs="Arial"/>
          <w:color w:val="000000"/>
          <w:szCs w:val="22"/>
        </w:rPr>
        <w:t>en service et d’utilisation. S</w:t>
      </w:r>
      <w:r w:rsidRPr="00BD3FDB">
        <w:rPr>
          <w:rFonts w:cs="Arial"/>
          <w:color w:val="000000"/>
          <w:szCs w:val="22"/>
        </w:rPr>
        <w:t>ont également joints, les certificats de conformité d'épreuves et toutes attestations spécifiques ou réglementaires relatifs au matériel fourni ou élément du matériel fourni.</w:t>
      </w:r>
    </w:p>
    <w:p w14:paraId="0D20F555" w14:textId="77777777" w:rsidR="00A25BA6" w:rsidRDefault="00A25BA6" w:rsidP="00411BC6">
      <w:pPr>
        <w:autoSpaceDE w:val="0"/>
        <w:autoSpaceDN w:val="0"/>
        <w:adjustRightInd w:val="0"/>
        <w:jc w:val="both"/>
        <w:rPr>
          <w:rFonts w:cs="Arial"/>
          <w:color w:val="000000"/>
          <w:szCs w:val="22"/>
        </w:rPr>
      </w:pPr>
    </w:p>
    <w:p w14:paraId="4EEF3B7F" w14:textId="77777777" w:rsidR="00411BC6" w:rsidRPr="00493706" w:rsidRDefault="00411BC6" w:rsidP="00411BC6">
      <w:pPr>
        <w:autoSpaceDE w:val="0"/>
        <w:autoSpaceDN w:val="0"/>
        <w:adjustRightInd w:val="0"/>
        <w:jc w:val="both"/>
        <w:rPr>
          <w:rFonts w:cs="Arial"/>
          <w:color w:val="000000"/>
          <w:szCs w:val="22"/>
          <w:highlight w:val="yellow"/>
        </w:rPr>
      </w:pPr>
    </w:p>
    <w:p w14:paraId="4ACA564C" w14:textId="77777777" w:rsidR="00411BC6" w:rsidRPr="0086077C" w:rsidRDefault="00411BC6" w:rsidP="00490070">
      <w:pPr>
        <w:numPr>
          <w:ilvl w:val="1"/>
          <w:numId w:val="7"/>
        </w:numPr>
        <w:autoSpaceDE w:val="0"/>
        <w:autoSpaceDN w:val="0"/>
        <w:adjustRightInd w:val="0"/>
        <w:jc w:val="both"/>
        <w:rPr>
          <w:rFonts w:cs="Arial"/>
          <w:b/>
          <w:color w:val="000000"/>
          <w:szCs w:val="22"/>
        </w:rPr>
      </w:pPr>
      <w:bookmarkStart w:id="47" w:name="_Toc210540979"/>
      <w:bookmarkStart w:id="48" w:name="_Toc210641492"/>
      <w:bookmarkStart w:id="49" w:name="_Toc215974852"/>
      <w:r>
        <w:rPr>
          <w:b/>
        </w:rPr>
        <w:t xml:space="preserve"> </w:t>
      </w:r>
      <w:r w:rsidRPr="0086077C">
        <w:rPr>
          <w:b/>
        </w:rPr>
        <w:t>Installations provisoires de chantier sur le site du CEA</w:t>
      </w:r>
      <w:bookmarkEnd w:id="47"/>
      <w:bookmarkEnd w:id="48"/>
      <w:bookmarkEnd w:id="49"/>
    </w:p>
    <w:p w14:paraId="4F5D6F4F"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Si le Titulaire prévoit, dans le cadre du présent marché, de mettre en place des installations provisoires de chantier sur le site du CEA (ex : bâtiment modulaire…), il doit préalablement signer une convention avec le CEA définissant les modalités et conditions de ces aménagements. </w:t>
      </w:r>
    </w:p>
    <w:p w14:paraId="4E841166"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Le Titulaire doit prendre contact avec Mme Turchiarelli au 04.38.78.10.18 ou Mme Desgouis au 04.38.78.04.90 pour établir et signer cette convention.</w:t>
      </w:r>
    </w:p>
    <w:p w14:paraId="3B9C5EE1" w14:textId="77777777" w:rsidR="00411BC6" w:rsidRDefault="00411BC6" w:rsidP="00411BC6">
      <w:pPr>
        <w:autoSpaceDE w:val="0"/>
        <w:autoSpaceDN w:val="0"/>
        <w:adjustRightInd w:val="0"/>
        <w:jc w:val="both"/>
        <w:rPr>
          <w:rFonts w:cs="Arial"/>
          <w:color w:val="000000"/>
          <w:szCs w:val="22"/>
        </w:rPr>
      </w:pPr>
      <w:r>
        <w:rPr>
          <w:rFonts w:cs="Arial"/>
          <w:color w:val="000000"/>
          <w:szCs w:val="22"/>
        </w:rPr>
        <w:t>Il est précisé que ces installations provisoires de chantier sont la propriété du Titulaire et doivent être installées et enlevées par ce dernier au terme du présent marché. Les frais d’installation et d’enlèvement de ces installations provisoires sont à la charge du Titulaire.</w:t>
      </w:r>
    </w:p>
    <w:p w14:paraId="78F0BBFF" w14:textId="77777777" w:rsidR="00411BC6" w:rsidRPr="009A1230" w:rsidRDefault="00411BC6" w:rsidP="00411BC6">
      <w:pPr>
        <w:autoSpaceDE w:val="0"/>
        <w:autoSpaceDN w:val="0"/>
        <w:adjustRightInd w:val="0"/>
        <w:jc w:val="both"/>
        <w:rPr>
          <w:rFonts w:cs="Arial"/>
          <w:color w:val="000000"/>
          <w:szCs w:val="22"/>
          <w:highlight w:val="yellow"/>
        </w:rPr>
      </w:pPr>
    </w:p>
    <w:p w14:paraId="49182D23" w14:textId="77777777" w:rsidR="008353D5" w:rsidRPr="001E5E9B" w:rsidRDefault="008353D5" w:rsidP="00411BC6">
      <w:pPr>
        <w:autoSpaceDE w:val="0"/>
        <w:autoSpaceDN w:val="0"/>
        <w:adjustRightInd w:val="0"/>
        <w:jc w:val="both"/>
        <w:rPr>
          <w:rFonts w:cs="Arial"/>
          <w:color w:val="000000"/>
          <w:szCs w:val="22"/>
        </w:rPr>
      </w:pPr>
    </w:p>
    <w:p w14:paraId="488EC730" w14:textId="2D796DDF" w:rsidR="00411BC6" w:rsidRPr="0086077C" w:rsidRDefault="00411BC6" w:rsidP="00490070">
      <w:pPr>
        <w:numPr>
          <w:ilvl w:val="1"/>
          <w:numId w:val="7"/>
        </w:numPr>
        <w:autoSpaceDE w:val="0"/>
        <w:autoSpaceDN w:val="0"/>
        <w:adjustRightInd w:val="0"/>
        <w:jc w:val="both"/>
        <w:rPr>
          <w:rFonts w:cs="Arial"/>
          <w:b/>
          <w:szCs w:val="22"/>
        </w:rPr>
      </w:pPr>
      <w:r>
        <w:rPr>
          <w:rFonts w:cs="Arial"/>
          <w:b/>
          <w:color w:val="000000"/>
          <w:szCs w:val="22"/>
        </w:rPr>
        <w:t xml:space="preserve"> </w:t>
      </w:r>
      <w:r w:rsidRPr="0086077C">
        <w:rPr>
          <w:rFonts w:cs="Arial"/>
          <w:b/>
          <w:color w:val="000000"/>
          <w:szCs w:val="22"/>
        </w:rPr>
        <w:t>Accès au Centre</w:t>
      </w:r>
      <w:r w:rsidR="00080150">
        <w:rPr>
          <w:rFonts w:cs="Arial"/>
          <w:b/>
          <w:color w:val="000000"/>
          <w:szCs w:val="22"/>
        </w:rPr>
        <w:t xml:space="preserve"> </w:t>
      </w:r>
    </w:p>
    <w:p w14:paraId="287C54B4" w14:textId="2678D8D5" w:rsidR="004F74AC" w:rsidRDefault="004F74AC" w:rsidP="004F74AC">
      <w:pPr>
        <w:autoSpaceDE w:val="0"/>
        <w:autoSpaceDN w:val="0"/>
        <w:adjustRightInd w:val="0"/>
        <w:jc w:val="both"/>
        <w:rPr>
          <w:rFonts w:cs="Arial"/>
          <w:color w:val="000000"/>
          <w:szCs w:val="22"/>
        </w:rPr>
      </w:pPr>
      <w:r>
        <w:rPr>
          <w:rFonts w:cs="Arial"/>
          <w:color w:val="000000"/>
          <w:szCs w:val="22"/>
        </w:rPr>
        <w:t>Les conditions d’accès au Centre</w:t>
      </w:r>
      <w:r w:rsidR="00080150">
        <w:rPr>
          <w:rFonts w:cs="Arial"/>
          <w:color w:val="000000"/>
          <w:szCs w:val="22"/>
        </w:rPr>
        <w:t xml:space="preserve"> </w:t>
      </w:r>
      <w:r>
        <w:rPr>
          <w:rFonts w:cs="Arial"/>
          <w:color w:val="000000"/>
          <w:szCs w:val="22"/>
        </w:rPr>
        <w:t xml:space="preserve">sont définies dans les </w:t>
      </w:r>
      <w:r>
        <w:rPr>
          <w:rFonts w:cs="Arial"/>
          <w:szCs w:val="22"/>
        </w:rPr>
        <w:t>règles applicables aux Entreprises Extérieures visées à l’article 2 du présent marché, complétées par les dispositions du cahier des charges le cas échéant.</w:t>
      </w:r>
    </w:p>
    <w:p w14:paraId="44CA562E" w14:textId="77777777" w:rsidR="004F74AC" w:rsidRPr="00F44386" w:rsidRDefault="004F74AC" w:rsidP="00411BC6">
      <w:pPr>
        <w:autoSpaceDE w:val="0"/>
        <w:autoSpaceDN w:val="0"/>
        <w:adjustRightInd w:val="0"/>
        <w:jc w:val="both"/>
        <w:rPr>
          <w:rFonts w:cs="Arial"/>
          <w:b/>
          <w:szCs w:val="22"/>
        </w:rPr>
      </w:pPr>
    </w:p>
    <w:p w14:paraId="215905EB"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 xml:space="preserve">Ces </w:t>
      </w:r>
      <w:r w:rsidR="004F74AC">
        <w:rPr>
          <w:rFonts w:cs="Arial"/>
          <w:color w:val="000000"/>
          <w:szCs w:val="22"/>
        </w:rPr>
        <w:t>dispositions</w:t>
      </w:r>
      <w:r w:rsidR="004F74AC" w:rsidRPr="0086077C">
        <w:rPr>
          <w:rFonts w:cs="Arial"/>
          <w:color w:val="000000"/>
          <w:szCs w:val="22"/>
        </w:rPr>
        <w:t xml:space="preserve"> </w:t>
      </w:r>
      <w:r w:rsidRPr="0086077C">
        <w:rPr>
          <w:rFonts w:cs="Arial"/>
          <w:color w:val="000000"/>
          <w:szCs w:val="22"/>
        </w:rPr>
        <w:t>ne donnent lieu à aucune indemnité au bénéfice du Titulaire qui, par ailleurs, ne peut s'en prévaloir pour justifier du non</w:t>
      </w:r>
      <w:r w:rsidR="00E41AF3">
        <w:rPr>
          <w:rFonts w:cs="Arial"/>
          <w:color w:val="000000"/>
          <w:szCs w:val="22"/>
        </w:rPr>
        <w:t>-</w:t>
      </w:r>
      <w:r w:rsidRPr="0086077C">
        <w:rPr>
          <w:rFonts w:cs="Arial"/>
          <w:color w:val="000000"/>
          <w:szCs w:val="22"/>
        </w:rPr>
        <w:t>respect de ses obligations contractuelles quelles qu'elles soient.</w:t>
      </w:r>
    </w:p>
    <w:p w14:paraId="46FAF838" w14:textId="604189CC" w:rsidR="003F0779" w:rsidRDefault="003F0779" w:rsidP="003F0779">
      <w:pPr>
        <w:autoSpaceDE w:val="0"/>
        <w:autoSpaceDN w:val="0"/>
        <w:adjustRightInd w:val="0"/>
        <w:jc w:val="both"/>
        <w:rPr>
          <w:rFonts w:cs="Arial"/>
          <w:color w:val="000000"/>
          <w:szCs w:val="22"/>
        </w:rPr>
      </w:pPr>
      <w:r>
        <w:rPr>
          <w:rFonts w:cs="Arial"/>
          <w:color w:val="000000"/>
          <w:szCs w:val="22"/>
        </w:rPr>
        <w:t>En début de chaque année, le CEA Grenoble fait connaître au Titulaire les dates de fermeture du Centre (environ 8 à 10 jours par an en plus des jours fériés).</w:t>
      </w:r>
    </w:p>
    <w:p w14:paraId="0CF3206F" w14:textId="77777777" w:rsidR="00E24A1D" w:rsidRPr="003133E9" w:rsidRDefault="00E24A1D" w:rsidP="00E24A1D">
      <w:pPr>
        <w:autoSpaceDE w:val="0"/>
        <w:autoSpaceDN w:val="0"/>
        <w:adjustRightInd w:val="0"/>
        <w:jc w:val="both"/>
        <w:rPr>
          <w:rFonts w:cs="Arial"/>
          <w:color w:val="000000"/>
          <w:szCs w:val="22"/>
        </w:rPr>
      </w:pPr>
      <w:r>
        <w:rPr>
          <w:rFonts w:cs="Arial"/>
          <w:color w:val="000000"/>
          <w:szCs w:val="22"/>
        </w:rPr>
        <w:t>Pour l’année 2025, les jours de fermeture sont les 2, 9 et 30 mai, le 10 novembre, les 24, 26, 29, 30 et 31 décembre.</w:t>
      </w:r>
    </w:p>
    <w:p w14:paraId="353B8C36" w14:textId="77777777" w:rsidR="00456310" w:rsidRDefault="00456310" w:rsidP="003F0779">
      <w:pPr>
        <w:autoSpaceDE w:val="0"/>
        <w:autoSpaceDN w:val="0"/>
        <w:adjustRightInd w:val="0"/>
        <w:jc w:val="both"/>
        <w:rPr>
          <w:rFonts w:cs="Arial"/>
          <w:color w:val="000000"/>
          <w:szCs w:val="22"/>
        </w:rPr>
      </w:pPr>
    </w:p>
    <w:p w14:paraId="62B27BD9"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Sauf autorisation expresse de la part du CEA, le Titulaire ne doit pas intervenir sur le site durant ces jours de fermeture.</w:t>
      </w:r>
    </w:p>
    <w:p w14:paraId="744621AD" w14:textId="77777777" w:rsidR="00411BC6" w:rsidRDefault="00411BC6" w:rsidP="00411BC6">
      <w:pPr>
        <w:autoSpaceDE w:val="0"/>
        <w:autoSpaceDN w:val="0"/>
        <w:adjustRightInd w:val="0"/>
        <w:jc w:val="both"/>
        <w:rPr>
          <w:rFonts w:cs="Arial"/>
          <w:color w:val="000000"/>
          <w:szCs w:val="22"/>
        </w:rPr>
      </w:pPr>
    </w:p>
    <w:p w14:paraId="4186CEA0" w14:textId="77777777" w:rsidR="00411BC6" w:rsidRDefault="00411BC6" w:rsidP="00411BC6">
      <w:pPr>
        <w:autoSpaceDE w:val="0"/>
        <w:autoSpaceDN w:val="0"/>
        <w:adjustRightInd w:val="0"/>
        <w:jc w:val="both"/>
        <w:rPr>
          <w:rFonts w:cs="Arial"/>
          <w:color w:val="000000"/>
          <w:szCs w:val="22"/>
        </w:rPr>
      </w:pPr>
    </w:p>
    <w:p w14:paraId="6BB1B5CD" w14:textId="77777777" w:rsidR="00411BC6" w:rsidRPr="0086077C" w:rsidRDefault="00411BC6" w:rsidP="00490070">
      <w:pPr>
        <w:pStyle w:val="Titre1"/>
        <w:numPr>
          <w:ilvl w:val="0"/>
          <w:numId w:val="7"/>
        </w:numPr>
        <w:rPr>
          <w:bCs w:val="0"/>
        </w:rPr>
      </w:pPr>
      <w:bookmarkStart w:id="50" w:name="_Toc206304551"/>
      <w:bookmarkStart w:id="51" w:name="_Toc206304562"/>
      <w:r>
        <w:t xml:space="preserve"> </w:t>
      </w:r>
      <w:bookmarkStart w:id="52" w:name="_Toc201307616"/>
      <w:r w:rsidRPr="001E4ACC">
        <w:t>OBLIGATIONS DU TITULAIRE</w:t>
      </w:r>
      <w:bookmarkEnd w:id="50"/>
      <w:bookmarkEnd w:id="51"/>
      <w:bookmarkEnd w:id="52"/>
    </w:p>
    <w:p w14:paraId="1B9865F9"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Respect par le Titulaire de la réglementation fiscale et sociale</w:t>
      </w:r>
    </w:p>
    <w:p w14:paraId="2C34AAE9" w14:textId="4AF66B1D" w:rsidR="00B57D60" w:rsidRPr="000A02CC" w:rsidRDefault="00B57D60" w:rsidP="00B57D60">
      <w:pPr>
        <w:autoSpaceDE w:val="0"/>
        <w:autoSpaceDN w:val="0"/>
        <w:adjustRightInd w:val="0"/>
        <w:jc w:val="both"/>
        <w:rPr>
          <w:rFonts w:cs="Arial"/>
          <w:color w:val="000000"/>
          <w:szCs w:val="22"/>
        </w:rPr>
      </w:pPr>
      <w:r w:rsidRPr="00B00C8A">
        <w:rPr>
          <w:rFonts w:cs="Arial"/>
          <w:color w:val="000000"/>
          <w:szCs w:val="22"/>
        </w:rPr>
        <w:t>Le Titulaire s’engage à remettre</w:t>
      </w:r>
      <w:r>
        <w:rPr>
          <w:rFonts w:cs="Arial"/>
          <w:color w:val="000000"/>
          <w:szCs w:val="22"/>
        </w:rPr>
        <w:t> :</w:t>
      </w:r>
    </w:p>
    <w:p w14:paraId="7B8D70AD" w14:textId="5923EC53" w:rsidR="00B57D60" w:rsidRPr="000A02CC" w:rsidRDefault="00B57D60" w:rsidP="0049007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rPr>
      </w:pPr>
      <w:r w:rsidRPr="000A02CC">
        <w:rPr>
          <w:rFonts w:ascii="Arial" w:hAnsi="Arial" w:cs="Arial"/>
          <w:color w:val="161616"/>
          <w:w w:val="95"/>
        </w:rPr>
        <w:t>lors</w:t>
      </w:r>
      <w:r w:rsidRPr="000A02CC">
        <w:rPr>
          <w:rFonts w:ascii="Arial" w:hAnsi="Arial" w:cs="Arial"/>
          <w:color w:val="161616"/>
          <w:spacing w:val="12"/>
          <w:w w:val="95"/>
        </w:rPr>
        <w:t xml:space="preserve"> </w:t>
      </w:r>
      <w:r w:rsidRPr="000A02CC">
        <w:rPr>
          <w:rFonts w:ascii="Arial" w:hAnsi="Arial" w:cs="Arial"/>
          <w:color w:val="161616"/>
          <w:w w:val="95"/>
        </w:rPr>
        <w:t>de</w:t>
      </w:r>
      <w:r w:rsidRPr="000A02CC">
        <w:rPr>
          <w:rFonts w:ascii="Arial" w:hAnsi="Arial" w:cs="Arial"/>
          <w:color w:val="161616"/>
          <w:spacing w:val="20"/>
          <w:w w:val="95"/>
        </w:rPr>
        <w:t xml:space="preserve"> </w:t>
      </w:r>
      <w:r w:rsidRPr="000A02CC">
        <w:rPr>
          <w:rFonts w:ascii="Arial" w:hAnsi="Arial" w:cs="Arial"/>
          <w:color w:val="161616"/>
          <w:w w:val="95"/>
        </w:rPr>
        <w:t>la</w:t>
      </w:r>
      <w:r w:rsidRPr="000A02CC">
        <w:rPr>
          <w:rFonts w:ascii="Arial" w:hAnsi="Arial" w:cs="Arial"/>
          <w:color w:val="161616"/>
          <w:spacing w:val="6"/>
          <w:w w:val="95"/>
        </w:rPr>
        <w:t xml:space="preserve"> </w:t>
      </w:r>
      <w:r w:rsidRPr="000A02CC">
        <w:rPr>
          <w:rFonts w:ascii="Arial" w:hAnsi="Arial" w:cs="Arial"/>
          <w:color w:val="161616"/>
          <w:w w:val="95"/>
        </w:rPr>
        <w:t>conclusion</w:t>
      </w:r>
      <w:r w:rsidRPr="000A02CC">
        <w:rPr>
          <w:rFonts w:ascii="Arial" w:hAnsi="Arial" w:cs="Arial"/>
          <w:color w:val="161616"/>
          <w:spacing w:val="26"/>
          <w:w w:val="95"/>
        </w:rPr>
        <w:t xml:space="preserve"> </w:t>
      </w:r>
      <w:r w:rsidRPr="000A02CC">
        <w:rPr>
          <w:rFonts w:ascii="Arial" w:hAnsi="Arial" w:cs="Arial"/>
          <w:color w:val="161616"/>
          <w:w w:val="95"/>
        </w:rPr>
        <w:t>du</w:t>
      </w:r>
      <w:r w:rsidRPr="000A02CC">
        <w:rPr>
          <w:rFonts w:ascii="Arial" w:hAnsi="Arial" w:cs="Arial"/>
          <w:color w:val="161616"/>
          <w:spacing w:val="25"/>
          <w:w w:val="95"/>
        </w:rPr>
        <w:t xml:space="preserve"> </w:t>
      </w:r>
      <w:r w:rsidRPr="000A02CC">
        <w:rPr>
          <w:rFonts w:ascii="Arial" w:hAnsi="Arial" w:cs="Arial"/>
          <w:color w:val="161616"/>
          <w:w w:val="95"/>
        </w:rPr>
        <w:t>présent</w:t>
      </w:r>
      <w:r w:rsidRPr="000A02CC">
        <w:rPr>
          <w:rFonts w:ascii="Arial" w:hAnsi="Arial" w:cs="Arial"/>
          <w:color w:val="161616"/>
          <w:spacing w:val="24"/>
          <w:w w:val="95"/>
        </w:rPr>
        <w:t xml:space="preserve"> </w:t>
      </w:r>
      <w:r w:rsidRPr="000A02CC">
        <w:rPr>
          <w:rFonts w:ascii="Arial" w:hAnsi="Arial" w:cs="Arial"/>
          <w:color w:val="161616"/>
          <w:w w:val="95"/>
        </w:rPr>
        <w:t>marché</w:t>
      </w:r>
      <w:r w:rsidRPr="000A02CC">
        <w:rPr>
          <w:rFonts w:ascii="Arial" w:hAnsi="Arial" w:cs="Arial"/>
          <w:color w:val="161616"/>
          <w:spacing w:val="15"/>
          <w:w w:val="95"/>
        </w:rPr>
        <w:t xml:space="preserve"> </w:t>
      </w:r>
      <w:r w:rsidRPr="000A02CC">
        <w:rPr>
          <w:rFonts w:ascii="Arial" w:hAnsi="Arial" w:cs="Arial"/>
          <w:color w:val="161616"/>
          <w:w w:val="95"/>
        </w:rPr>
        <w:t>et</w:t>
      </w:r>
      <w:r w:rsidRPr="000A02CC">
        <w:rPr>
          <w:rFonts w:ascii="Arial" w:hAnsi="Arial" w:cs="Arial"/>
          <w:color w:val="161616"/>
          <w:spacing w:val="16"/>
          <w:w w:val="95"/>
        </w:rPr>
        <w:t xml:space="preserve"> </w:t>
      </w:r>
      <w:r w:rsidRPr="000A02CC">
        <w:rPr>
          <w:rFonts w:ascii="Arial" w:hAnsi="Arial" w:cs="Arial"/>
          <w:color w:val="161616"/>
          <w:w w:val="95"/>
        </w:rPr>
        <w:t>tous</w:t>
      </w:r>
      <w:r w:rsidRPr="000A02CC">
        <w:rPr>
          <w:rFonts w:ascii="Arial" w:hAnsi="Arial" w:cs="Arial"/>
          <w:color w:val="161616"/>
          <w:spacing w:val="29"/>
          <w:w w:val="95"/>
        </w:rPr>
        <w:t xml:space="preserve"> </w:t>
      </w:r>
      <w:r w:rsidRPr="000A02CC">
        <w:rPr>
          <w:rFonts w:ascii="Arial" w:hAnsi="Arial" w:cs="Arial"/>
          <w:color w:val="161616"/>
          <w:w w:val="95"/>
        </w:rPr>
        <w:t>les</w:t>
      </w:r>
      <w:r w:rsidRPr="000A02CC">
        <w:rPr>
          <w:rFonts w:ascii="Arial" w:hAnsi="Arial" w:cs="Arial"/>
          <w:color w:val="161616"/>
          <w:spacing w:val="9"/>
          <w:w w:val="95"/>
        </w:rPr>
        <w:t xml:space="preserve"> </w:t>
      </w:r>
      <w:r w:rsidRPr="000A02CC">
        <w:rPr>
          <w:rFonts w:ascii="Arial" w:hAnsi="Arial" w:cs="Arial"/>
          <w:color w:val="161616"/>
          <w:w w:val="95"/>
        </w:rPr>
        <w:t>six</w:t>
      </w:r>
      <w:r w:rsidRPr="000A02CC">
        <w:rPr>
          <w:rFonts w:ascii="Arial" w:hAnsi="Arial" w:cs="Arial"/>
          <w:color w:val="161616"/>
          <w:spacing w:val="30"/>
          <w:w w:val="95"/>
        </w:rPr>
        <w:t xml:space="preserve"> </w:t>
      </w:r>
      <w:r w:rsidRPr="000A02CC">
        <w:rPr>
          <w:rFonts w:ascii="Arial" w:hAnsi="Arial" w:cs="Arial"/>
          <w:color w:val="161616"/>
          <w:w w:val="95"/>
        </w:rPr>
        <w:t>mois</w:t>
      </w:r>
      <w:r w:rsidRPr="000A02CC">
        <w:rPr>
          <w:rFonts w:ascii="Arial" w:hAnsi="Arial" w:cs="Arial"/>
          <w:color w:val="161616"/>
          <w:spacing w:val="19"/>
          <w:w w:val="95"/>
        </w:rPr>
        <w:t xml:space="preserve"> </w:t>
      </w:r>
      <w:r w:rsidRPr="000A02CC">
        <w:rPr>
          <w:rFonts w:ascii="Arial" w:hAnsi="Arial" w:cs="Arial"/>
          <w:color w:val="161616"/>
          <w:w w:val="95"/>
        </w:rPr>
        <w:t>à</w:t>
      </w:r>
      <w:r w:rsidRPr="000A02CC">
        <w:rPr>
          <w:rFonts w:ascii="Arial" w:hAnsi="Arial" w:cs="Arial"/>
          <w:color w:val="161616"/>
          <w:spacing w:val="13"/>
          <w:w w:val="95"/>
        </w:rPr>
        <w:t xml:space="preserve"> </w:t>
      </w:r>
      <w:r w:rsidRPr="000A02CC">
        <w:rPr>
          <w:rFonts w:ascii="Arial" w:hAnsi="Arial" w:cs="Arial"/>
          <w:color w:val="161616"/>
          <w:w w:val="95"/>
        </w:rPr>
        <w:t>compter</w:t>
      </w:r>
      <w:r w:rsidRPr="000A02CC">
        <w:rPr>
          <w:rFonts w:ascii="Arial" w:hAnsi="Arial" w:cs="Arial"/>
          <w:color w:val="161616"/>
          <w:spacing w:val="32"/>
          <w:w w:val="95"/>
        </w:rPr>
        <w:t xml:space="preserve"> </w:t>
      </w:r>
      <w:r w:rsidRPr="000A02CC">
        <w:rPr>
          <w:rFonts w:ascii="Arial" w:hAnsi="Arial" w:cs="Arial"/>
          <w:color w:val="161616"/>
          <w:w w:val="95"/>
        </w:rPr>
        <w:t>de</w:t>
      </w:r>
      <w:r w:rsidRPr="000A02CC">
        <w:rPr>
          <w:rFonts w:ascii="Arial" w:hAnsi="Arial" w:cs="Arial"/>
          <w:color w:val="161616"/>
          <w:spacing w:val="17"/>
          <w:w w:val="95"/>
        </w:rPr>
        <w:t xml:space="preserve"> </w:t>
      </w:r>
      <w:r w:rsidRPr="000A02CC">
        <w:rPr>
          <w:rFonts w:ascii="Arial" w:hAnsi="Arial" w:cs="Arial"/>
          <w:color w:val="161616"/>
          <w:w w:val="95"/>
        </w:rPr>
        <w:t>sa</w:t>
      </w:r>
      <w:r w:rsidRPr="000A02CC">
        <w:rPr>
          <w:rFonts w:ascii="Arial" w:hAnsi="Arial" w:cs="Arial"/>
          <w:color w:val="161616"/>
          <w:spacing w:val="22"/>
          <w:w w:val="95"/>
        </w:rPr>
        <w:t xml:space="preserve"> </w:t>
      </w:r>
      <w:r w:rsidR="001669C9">
        <w:rPr>
          <w:rFonts w:ascii="Arial" w:hAnsi="Arial" w:cs="Arial"/>
          <w:color w:val="161616"/>
          <w:w w:val="95"/>
        </w:rPr>
        <w:t>notification</w:t>
      </w:r>
      <w:r w:rsidRPr="000A02CC">
        <w:rPr>
          <w:rFonts w:ascii="Arial" w:hAnsi="Arial" w:cs="Arial"/>
          <w:color w:val="161616"/>
          <w:spacing w:val="-23"/>
          <w:w w:val="95"/>
        </w:rPr>
        <w:t xml:space="preserve"> </w:t>
      </w:r>
      <w:r w:rsidRPr="000A02CC">
        <w:rPr>
          <w:rFonts w:ascii="Arial" w:hAnsi="Arial" w:cs="Arial"/>
          <w:color w:val="343434"/>
          <w:w w:val="95"/>
        </w:rPr>
        <w:t>,</w:t>
      </w:r>
      <w:r w:rsidRPr="000A02CC">
        <w:rPr>
          <w:rFonts w:ascii="Arial" w:hAnsi="Arial" w:cs="Arial"/>
          <w:color w:val="343434"/>
          <w:w w:val="87"/>
        </w:rPr>
        <w:t xml:space="preserve"> </w:t>
      </w:r>
      <w:r w:rsidRPr="000A02CC">
        <w:rPr>
          <w:rFonts w:ascii="Arial" w:hAnsi="Arial" w:cs="Arial"/>
          <w:color w:val="161616"/>
          <w:w w:val="95"/>
        </w:rPr>
        <w:t>jusqu</w:t>
      </w:r>
      <w:r w:rsidRPr="000A02CC">
        <w:rPr>
          <w:rFonts w:ascii="Arial" w:hAnsi="Arial" w:cs="Arial"/>
          <w:color w:val="343434"/>
          <w:spacing w:val="7"/>
          <w:w w:val="95"/>
        </w:rPr>
        <w:t>'</w:t>
      </w:r>
      <w:r w:rsidRPr="000A02CC">
        <w:rPr>
          <w:rFonts w:ascii="Arial" w:hAnsi="Arial" w:cs="Arial"/>
          <w:color w:val="161616"/>
          <w:w w:val="95"/>
        </w:rPr>
        <w:t>à</w:t>
      </w:r>
      <w:r w:rsidRPr="000A02CC">
        <w:rPr>
          <w:rFonts w:ascii="Arial" w:hAnsi="Arial" w:cs="Arial"/>
          <w:color w:val="161616"/>
          <w:spacing w:val="31"/>
          <w:w w:val="95"/>
        </w:rPr>
        <w:t xml:space="preserve"> </w:t>
      </w:r>
      <w:r w:rsidRPr="000A02CC">
        <w:rPr>
          <w:rFonts w:ascii="Arial" w:hAnsi="Arial" w:cs="Arial"/>
          <w:color w:val="161616"/>
          <w:w w:val="95"/>
        </w:rPr>
        <w:t>la</w:t>
      </w:r>
      <w:r w:rsidRPr="000A02CC">
        <w:rPr>
          <w:rFonts w:ascii="Arial" w:hAnsi="Arial" w:cs="Arial"/>
          <w:color w:val="161616"/>
          <w:spacing w:val="14"/>
          <w:w w:val="95"/>
        </w:rPr>
        <w:t xml:space="preserve"> </w:t>
      </w:r>
      <w:r w:rsidRPr="000A02CC">
        <w:rPr>
          <w:rFonts w:ascii="Arial" w:hAnsi="Arial" w:cs="Arial"/>
          <w:color w:val="161616"/>
          <w:w w:val="95"/>
        </w:rPr>
        <w:t>fin</w:t>
      </w:r>
      <w:r w:rsidRPr="000A02CC">
        <w:rPr>
          <w:rFonts w:ascii="Arial" w:hAnsi="Arial" w:cs="Arial"/>
          <w:color w:val="161616"/>
          <w:spacing w:val="21"/>
          <w:w w:val="95"/>
        </w:rPr>
        <w:t xml:space="preserve"> </w:t>
      </w:r>
      <w:r w:rsidRPr="000A02CC">
        <w:rPr>
          <w:rFonts w:ascii="Arial" w:hAnsi="Arial" w:cs="Arial"/>
          <w:color w:val="161616"/>
          <w:w w:val="95"/>
        </w:rPr>
        <w:t>de</w:t>
      </w:r>
      <w:r w:rsidRPr="000A02CC">
        <w:rPr>
          <w:rFonts w:ascii="Arial" w:hAnsi="Arial" w:cs="Arial"/>
          <w:color w:val="161616"/>
          <w:spacing w:val="26"/>
          <w:w w:val="95"/>
        </w:rPr>
        <w:t xml:space="preserve"> </w:t>
      </w:r>
      <w:r w:rsidRPr="000A02CC">
        <w:rPr>
          <w:rFonts w:ascii="Arial" w:hAnsi="Arial" w:cs="Arial"/>
          <w:color w:val="161616"/>
          <w:spacing w:val="-5"/>
          <w:w w:val="95"/>
        </w:rPr>
        <w:t>l</w:t>
      </w:r>
      <w:r w:rsidRPr="000A02CC">
        <w:rPr>
          <w:rFonts w:ascii="Arial" w:hAnsi="Arial" w:cs="Arial"/>
          <w:color w:val="343434"/>
          <w:spacing w:val="15"/>
          <w:w w:val="95"/>
        </w:rPr>
        <w:t>'</w:t>
      </w:r>
      <w:r w:rsidRPr="000A02CC">
        <w:rPr>
          <w:rFonts w:ascii="Arial" w:hAnsi="Arial" w:cs="Arial"/>
          <w:color w:val="161616"/>
          <w:w w:val="95"/>
        </w:rPr>
        <w:t>exécution,</w:t>
      </w:r>
      <w:r w:rsidRPr="000A02CC">
        <w:rPr>
          <w:rFonts w:ascii="Arial" w:hAnsi="Arial" w:cs="Arial"/>
          <w:color w:val="161616"/>
          <w:spacing w:val="42"/>
          <w:w w:val="95"/>
        </w:rPr>
        <w:t xml:space="preserve"> </w:t>
      </w:r>
      <w:r w:rsidRPr="000A02CC">
        <w:rPr>
          <w:rFonts w:ascii="Arial" w:hAnsi="Arial" w:cs="Arial"/>
          <w:color w:val="161616"/>
          <w:w w:val="95"/>
        </w:rPr>
        <w:t>les</w:t>
      </w:r>
      <w:r w:rsidRPr="000A02CC">
        <w:rPr>
          <w:rFonts w:ascii="Arial" w:hAnsi="Arial" w:cs="Arial"/>
          <w:color w:val="161616"/>
          <w:spacing w:val="22"/>
          <w:w w:val="95"/>
        </w:rPr>
        <w:t xml:space="preserve"> </w:t>
      </w:r>
      <w:r w:rsidRPr="000A02CC">
        <w:rPr>
          <w:rFonts w:ascii="Arial" w:hAnsi="Arial" w:cs="Arial"/>
          <w:color w:val="161616"/>
          <w:w w:val="95"/>
        </w:rPr>
        <w:t>documents</w:t>
      </w:r>
      <w:r w:rsidRPr="000A02CC">
        <w:rPr>
          <w:rFonts w:ascii="Arial" w:hAnsi="Arial" w:cs="Arial"/>
          <w:color w:val="161616"/>
          <w:spacing w:val="48"/>
          <w:w w:val="95"/>
        </w:rPr>
        <w:t xml:space="preserve"> </w:t>
      </w:r>
      <w:r w:rsidRPr="000A02CC">
        <w:rPr>
          <w:rFonts w:ascii="Arial" w:hAnsi="Arial" w:cs="Arial"/>
          <w:color w:val="161616"/>
          <w:w w:val="95"/>
        </w:rPr>
        <w:t>exigés</w:t>
      </w:r>
      <w:r w:rsidRPr="000A02CC">
        <w:rPr>
          <w:rFonts w:ascii="Arial" w:hAnsi="Arial" w:cs="Arial"/>
          <w:color w:val="161616"/>
          <w:spacing w:val="34"/>
          <w:w w:val="95"/>
        </w:rPr>
        <w:t xml:space="preserve"> </w:t>
      </w:r>
      <w:r w:rsidRPr="000A02CC">
        <w:rPr>
          <w:rFonts w:ascii="Arial" w:hAnsi="Arial" w:cs="Arial"/>
          <w:color w:val="161616"/>
          <w:w w:val="95"/>
        </w:rPr>
        <w:t>à</w:t>
      </w:r>
      <w:r w:rsidRPr="000A02CC">
        <w:rPr>
          <w:rFonts w:ascii="Arial" w:hAnsi="Arial" w:cs="Arial"/>
          <w:color w:val="161616"/>
          <w:spacing w:val="24"/>
          <w:w w:val="95"/>
        </w:rPr>
        <w:t xml:space="preserve"> </w:t>
      </w:r>
      <w:r w:rsidRPr="000A02CC">
        <w:rPr>
          <w:rFonts w:ascii="Arial" w:hAnsi="Arial" w:cs="Arial"/>
          <w:color w:val="161616"/>
          <w:w w:val="95"/>
        </w:rPr>
        <w:t>l'article</w:t>
      </w:r>
      <w:r w:rsidRPr="000A02CC">
        <w:rPr>
          <w:rFonts w:ascii="Arial" w:hAnsi="Arial" w:cs="Arial"/>
          <w:color w:val="161616"/>
          <w:spacing w:val="26"/>
          <w:w w:val="95"/>
        </w:rPr>
        <w:t xml:space="preserve"> </w:t>
      </w:r>
      <w:r w:rsidRPr="000A02CC">
        <w:rPr>
          <w:rFonts w:ascii="Arial" w:hAnsi="Arial" w:cs="Arial"/>
          <w:color w:val="161616"/>
          <w:spacing w:val="3"/>
          <w:w w:val="95"/>
        </w:rPr>
        <w:t>D</w:t>
      </w:r>
      <w:r w:rsidRPr="000A02CC">
        <w:rPr>
          <w:rFonts w:ascii="Arial" w:hAnsi="Arial" w:cs="Arial"/>
          <w:color w:val="343434"/>
          <w:spacing w:val="-15"/>
          <w:w w:val="95"/>
        </w:rPr>
        <w:t>.</w:t>
      </w:r>
      <w:r w:rsidRPr="000A02CC">
        <w:rPr>
          <w:rFonts w:ascii="Arial" w:hAnsi="Arial" w:cs="Arial"/>
          <w:color w:val="161616"/>
          <w:w w:val="95"/>
        </w:rPr>
        <w:t>8222-5</w:t>
      </w:r>
      <w:r w:rsidRPr="000A02CC">
        <w:rPr>
          <w:rFonts w:ascii="Arial" w:hAnsi="Arial" w:cs="Arial"/>
          <w:color w:val="161616"/>
          <w:spacing w:val="37"/>
          <w:w w:val="95"/>
        </w:rPr>
        <w:t xml:space="preserve"> </w:t>
      </w:r>
      <w:r w:rsidRPr="000A02CC">
        <w:rPr>
          <w:rFonts w:ascii="Arial" w:hAnsi="Arial" w:cs="Arial"/>
          <w:color w:val="161616"/>
          <w:w w:val="95"/>
        </w:rPr>
        <w:t>(</w:t>
      </w:r>
      <w:r w:rsidRPr="000A02CC">
        <w:rPr>
          <w:rFonts w:ascii="Arial" w:hAnsi="Arial" w:cs="Arial"/>
          <w:color w:val="161616"/>
          <w:spacing w:val="1"/>
          <w:w w:val="95"/>
        </w:rPr>
        <w:t>s</w:t>
      </w:r>
      <w:r w:rsidRPr="000A02CC">
        <w:rPr>
          <w:rFonts w:ascii="Arial" w:hAnsi="Arial" w:cs="Arial"/>
          <w:color w:val="343434"/>
          <w:spacing w:val="12"/>
          <w:w w:val="95"/>
        </w:rPr>
        <w:t>'</w:t>
      </w:r>
      <w:r w:rsidRPr="000A02CC">
        <w:rPr>
          <w:rFonts w:ascii="Arial" w:hAnsi="Arial" w:cs="Arial"/>
          <w:color w:val="161616"/>
          <w:w w:val="95"/>
        </w:rPr>
        <w:t>il</w:t>
      </w:r>
      <w:r w:rsidRPr="000A02CC">
        <w:rPr>
          <w:rFonts w:ascii="Arial" w:hAnsi="Arial" w:cs="Arial"/>
          <w:color w:val="161616"/>
          <w:spacing w:val="10"/>
          <w:w w:val="95"/>
        </w:rPr>
        <w:t xml:space="preserve"> </w:t>
      </w:r>
      <w:r w:rsidRPr="000A02CC">
        <w:rPr>
          <w:rFonts w:ascii="Arial" w:hAnsi="Arial" w:cs="Arial"/>
          <w:color w:val="161616"/>
          <w:w w:val="95"/>
        </w:rPr>
        <w:t>est</w:t>
      </w:r>
      <w:r w:rsidRPr="000A02CC">
        <w:rPr>
          <w:rFonts w:ascii="Arial" w:hAnsi="Arial" w:cs="Arial"/>
          <w:color w:val="161616"/>
          <w:spacing w:val="26"/>
          <w:w w:val="95"/>
        </w:rPr>
        <w:t xml:space="preserve"> </w:t>
      </w:r>
      <w:r w:rsidRPr="000A02CC">
        <w:rPr>
          <w:rFonts w:ascii="Arial" w:hAnsi="Arial" w:cs="Arial"/>
          <w:color w:val="161616"/>
          <w:w w:val="95"/>
        </w:rPr>
        <w:t>établi</w:t>
      </w:r>
      <w:r w:rsidRPr="000A02CC">
        <w:rPr>
          <w:rFonts w:ascii="Arial" w:hAnsi="Arial" w:cs="Arial"/>
          <w:color w:val="161616"/>
          <w:spacing w:val="24"/>
          <w:w w:val="95"/>
        </w:rPr>
        <w:t xml:space="preserve"> </w:t>
      </w:r>
      <w:r w:rsidRPr="000A02CC">
        <w:rPr>
          <w:rFonts w:ascii="Arial" w:hAnsi="Arial" w:cs="Arial"/>
          <w:color w:val="161616"/>
          <w:w w:val="95"/>
        </w:rPr>
        <w:t>en</w:t>
      </w:r>
      <w:r w:rsidRPr="000A02CC">
        <w:rPr>
          <w:rFonts w:ascii="Arial" w:hAnsi="Arial" w:cs="Arial"/>
          <w:color w:val="161616"/>
        </w:rPr>
        <w:t xml:space="preserve"> </w:t>
      </w:r>
      <w:r w:rsidRPr="000A02CC">
        <w:rPr>
          <w:rFonts w:ascii="Arial" w:hAnsi="Arial" w:cs="Arial"/>
          <w:color w:val="161616"/>
          <w:w w:val="95"/>
        </w:rPr>
        <w:t>France)</w:t>
      </w:r>
      <w:r w:rsidRPr="000A02CC">
        <w:rPr>
          <w:rFonts w:ascii="Arial" w:hAnsi="Arial" w:cs="Arial"/>
          <w:color w:val="161616"/>
          <w:spacing w:val="20"/>
          <w:w w:val="95"/>
        </w:rPr>
        <w:t xml:space="preserve"> </w:t>
      </w:r>
      <w:r w:rsidRPr="000A02CC">
        <w:rPr>
          <w:rFonts w:ascii="Arial" w:hAnsi="Arial" w:cs="Arial"/>
          <w:color w:val="161616"/>
          <w:w w:val="95"/>
        </w:rPr>
        <w:t>ou</w:t>
      </w:r>
      <w:r w:rsidRPr="000A02CC">
        <w:rPr>
          <w:rFonts w:ascii="Arial" w:hAnsi="Arial" w:cs="Arial"/>
          <w:color w:val="161616"/>
          <w:spacing w:val="30"/>
          <w:w w:val="95"/>
        </w:rPr>
        <w:t xml:space="preserve"> </w:t>
      </w:r>
      <w:r w:rsidRPr="000A02CC">
        <w:rPr>
          <w:rFonts w:ascii="Arial" w:hAnsi="Arial" w:cs="Arial"/>
          <w:color w:val="161616"/>
          <w:w w:val="95"/>
        </w:rPr>
        <w:t>à</w:t>
      </w:r>
      <w:r w:rsidRPr="000A02CC">
        <w:rPr>
          <w:rFonts w:ascii="Arial" w:hAnsi="Arial" w:cs="Arial"/>
          <w:color w:val="161616"/>
          <w:spacing w:val="30"/>
          <w:w w:val="95"/>
        </w:rPr>
        <w:t xml:space="preserve"> </w:t>
      </w:r>
      <w:r w:rsidRPr="000A02CC">
        <w:rPr>
          <w:rFonts w:ascii="Arial" w:hAnsi="Arial" w:cs="Arial"/>
          <w:color w:val="161616"/>
          <w:w w:val="95"/>
        </w:rPr>
        <w:t>l'article</w:t>
      </w:r>
      <w:r w:rsidRPr="000A02CC">
        <w:rPr>
          <w:rFonts w:ascii="Arial" w:hAnsi="Arial" w:cs="Arial"/>
          <w:color w:val="161616"/>
          <w:spacing w:val="31"/>
          <w:w w:val="95"/>
        </w:rPr>
        <w:t xml:space="preserve"> </w:t>
      </w:r>
      <w:r w:rsidRPr="000A02CC">
        <w:rPr>
          <w:rFonts w:ascii="Arial" w:hAnsi="Arial" w:cs="Arial"/>
          <w:color w:val="161616"/>
          <w:w w:val="95"/>
        </w:rPr>
        <w:t>D.8222-7</w:t>
      </w:r>
      <w:r w:rsidRPr="000A02CC">
        <w:rPr>
          <w:rFonts w:ascii="Arial" w:hAnsi="Arial" w:cs="Arial"/>
          <w:color w:val="161616"/>
          <w:spacing w:val="27"/>
          <w:w w:val="95"/>
        </w:rPr>
        <w:t xml:space="preserve"> </w:t>
      </w:r>
      <w:r w:rsidRPr="000A02CC">
        <w:rPr>
          <w:rFonts w:ascii="Arial" w:hAnsi="Arial" w:cs="Arial"/>
          <w:color w:val="161616"/>
          <w:w w:val="95"/>
        </w:rPr>
        <w:t>(</w:t>
      </w:r>
      <w:r w:rsidRPr="000A02CC">
        <w:rPr>
          <w:rFonts w:ascii="Arial" w:hAnsi="Arial" w:cs="Arial"/>
          <w:color w:val="161616"/>
          <w:spacing w:val="6"/>
          <w:w w:val="95"/>
        </w:rPr>
        <w:t>s</w:t>
      </w:r>
      <w:r w:rsidRPr="000A02CC">
        <w:rPr>
          <w:rFonts w:ascii="Arial" w:hAnsi="Arial" w:cs="Arial"/>
          <w:color w:val="343434"/>
          <w:spacing w:val="7"/>
          <w:w w:val="95"/>
        </w:rPr>
        <w:t>'</w:t>
      </w:r>
      <w:r w:rsidRPr="000A02CC">
        <w:rPr>
          <w:rFonts w:ascii="Arial" w:hAnsi="Arial" w:cs="Arial"/>
          <w:color w:val="161616"/>
          <w:w w:val="95"/>
        </w:rPr>
        <w:t>il</w:t>
      </w:r>
      <w:r w:rsidRPr="000A02CC">
        <w:rPr>
          <w:rFonts w:ascii="Arial" w:hAnsi="Arial" w:cs="Arial"/>
          <w:color w:val="161616"/>
          <w:spacing w:val="20"/>
          <w:w w:val="95"/>
        </w:rPr>
        <w:t xml:space="preserve"> </w:t>
      </w:r>
      <w:r w:rsidRPr="000A02CC">
        <w:rPr>
          <w:rFonts w:ascii="Arial" w:hAnsi="Arial" w:cs="Arial"/>
          <w:color w:val="161616"/>
          <w:w w:val="95"/>
        </w:rPr>
        <w:t>est</w:t>
      </w:r>
      <w:r w:rsidRPr="000A02CC">
        <w:rPr>
          <w:rFonts w:ascii="Arial" w:hAnsi="Arial" w:cs="Arial"/>
          <w:color w:val="161616"/>
          <w:spacing w:val="30"/>
          <w:w w:val="95"/>
        </w:rPr>
        <w:t xml:space="preserve"> </w:t>
      </w:r>
      <w:r w:rsidRPr="000A02CC">
        <w:rPr>
          <w:rFonts w:ascii="Arial" w:hAnsi="Arial" w:cs="Arial"/>
          <w:color w:val="161616"/>
          <w:w w:val="95"/>
        </w:rPr>
        <w:t>établi</w:t>
      </w:r>
      <w:r w:rsidRPr="000A02CC">
        <w:rPr>
          <w:rFonts w:ascii="Arial" w:hAnsi="Arial" w:cs="Arial"/>
          <w:color w:val="161616"/>
          <w:spacing w:val="29"/>
          <w:w w:val="95"/>
        </w:rPr>
        <w:t xml:space="preserve"> </w:t>
      </w:r>
      <w:r w:rsidRPr="000A02CC">
        <w:rPr>
          <w:rFonts w:ascii="Arial" w:hAnsi="Arial" w:cs="Arial"/>
          <w:color w:val="161616"/>
          <w:w w:val="95"/>
        </w:rPr>
        <w:t>à</w:t>
      </w:r>
      <w:r w:rsidRPr="000A02CC">
        <w:rPr>
          <w:rFonts w:ascii="Arial" w:hAnsi="Arial" w:cs="Arial"/>
          <w:color w:val="161616"/>
          <w:spacing w:val="35"/>
          <w:w w:val="95"/>
        </w:rPr>
        <w:t xml:space="preserve"> </w:t>
      </w:r>
      <w:r w:rsidRPr="000A02CC">
        <w:rPr>
          <w:rFonts w:ascii="Arial" w:hAnsi="Arial" w:cs="Arial"/>
          <w:color w:val="161616"/>
          <w:w w:val="95"/>
        </w:rPr>
        <w:t>l'étranger)</w:t>
      </w:r>
      <w:r w:rsidRPr="000A02CC">
        <w:rPr>
          <w:rFonts w:ascii="Arial" w:hAnsi="Arial" w:cs="Arial"/>
          <w:color w:val="161616"/>
          <w:spacing w:val="18"/>
          <w:w w:val="95"/>
        </w:rPr>
        <w:t xml:space="preserve"> </w:t>
      </w:r>
      <w:r w:rsidRPr="000A02CC">
        <w:rPr>
          <w:rFonts w:ascii="Arial" w:hAnsi="Arial" w:cs="Arial"/>
          <w:color w:val="161616"/>
          <w:w w:val="95"/>
        </w:rPr>
        <w:t>du</w:t>
      </w:r>
      <w:r w:rsidRPr="000A02CC">
        <w:rPr>
          <w:rFonts w:ascii="Arial" w:hAnsi="Arial" w:cs="Arial"/>
          <w:color w:val="161616"/>
          <w:spacing w:val="32"/>
          <w:w w:val="95"/>
        </w:rPr>
        <w:t xml:space="preserve"> </w:t>
      </w:r>
      <w:r w:rsidRPr="000A02CC">
        <w:rPr>
          <w:rFonts w:ascii="Arial" w:hAnsi="Arial" w:cs="Arial"/>
          <w:color w:val="161616"/>
          <w:w w:val="95"/>
        </w:rPr>
        <w:t>Code</w:t>
      </w:r>
      <w:r w:rsidRPr="000A02CC">
        <w:rPr>
          <w:rFonts w:ascii="Arial" w:hAnsi="Arial" w:cs="Arial"/>
          <w:color w:val="161616"/>
          <w:spacing w:val="28"/>
          <w:w w:val="95"/>
        </w:rPr>
        <w:t xml:space="preserve"> </w:t>
      </w:r>
      <w:r w:rsidRPr="000A02CC">
        <w:rPr>
          <w:rFonts w:ascii="Arial" w:hAnsi="Arial" w:cs="Arial"/>
          <w:color w:val="161616"/>
          <w:w w:val="95"/>
        </w:rPr>
        <w:t>du</w:t>
      </w:r>
      <w:r w:rsidRPr="000A02CC">
        <w:rPr>
          <w:rFonts w:ascii="Arial" w:hAnsi="Arial" w:cs="Arial"/>
          <w:color w:val="161616"/>
          <w:spacing w:val="24"/>
          <w:w w:val="95"/>
        </w:rPr>
        <w:t xml:space="preserve"> </w:t>
      </w:r>
      <w:r w:rsidRPr="000A02CC">
        <w:rPr>
          <w:rFonts w:ascii="Arial" w:hAnsi="Arial" w:cs="Arial"/>
          <w:color w:val="161616"/>
          <w:w w:val="95"/>
        </w:rPr>
        <w:t>travail</w:t>
      </w:r>
      <w:r w:rsidRPr="000A02CC">
        <w:rPr>
          <w:rFonts w:ascii="Arial" w:hAnsi="Arial" w:cs="Arial"/>
          <w:color w:val="161616"/>
          <w:spacing w:val="38"/>
          <w:w w:val="95"/>
        </w:rPr>
        <w:t xml:space="preserve"> </w:t>
      </w:r>
      <w:r w:rsidRPr="000A02CC">
        <w:rPr>
          <w:rFonts w:ascii="Arial" w:hAnsi="Arial" w:cs="Arial"/>
          <w:color w:val="161616"/>
          <w:w w:val="95"/>
        </w:rPr>
        <w:t>et,</w:t>
      </w:r>
      <w:r w:rsidRPr="000A02CC">
        <w:rPr>
          <w:rFonts w:ascii="Arial" w:hAnsi="Arial" w:cs="Arial"/>
          <w:color w:val="161616"/>
          <w:spacing w:val="38"/>
          <w:w w:val="95"/>
        </w:rPr>
        <w:t xml:space="preserve"> </w:t>
      </w:r>
      <w:r w:rsidRPr="000A02CC">
        <w:rPr>
          <w:rFonts w:ascii="Arial" w:hAnsi="Arial" w:cs="Arial"/>
          <w:color w:val="161616"/>
          <w:w w:val="95"/>
        </w:rPr>
        <w:t>le</w:t>
      </w:r>
      <w:r w:rsidRPr="000A02CC">
        <w:rPr>
          <w:rFonts w:ascii="Arial" w:hAnsi="Arial" w:cs="Arial"/>
          <w:color w:val="161616"/>
          <w:spacing w:val="13"/>
          <w:w w:val="95"/>
        </w:rPr>
        <w:t xml:space="preserve"> </w:t>
      </w:r>
      <w:r w:rsidRPr="000A02CC">
        <w:rPr>
          <w:rFonts w:ascii="Arial" w:hAnsi="Arial" w:cs="Arial"/>
          <w:color w:val="161616"/>
          <w:w w:val="95"/>
        </w:rPr>
        <w:t>cas</w:t>
      </w:r>
      <w:r w:rsidRPr="000A02CC">
        <w:rPr>
          <w:rFonts w:ascii="Arial" w:hAnsi="Arial" w:cs="Arial"/>
          <w:color w:val="161616"/>
          <w:w w:val="98"/>
        </w:rPr>
        <w:t xml:space="preserve"> </w:t>
      </w:r>
      <w:r w:rsidRPr="000A02CC">
        <w:rPr>
          <w:rFonts w:ascii="Arial" w:hAnsi="Arial" w:cs="Arial"/>
          <w:color w:val="161616"/>
          <w:w w:val="95"/>
        </w:rPr>
        <w:t>échéant,</w:t>
      </w:r>
      <w:r w:rsidRPr="000A02CC">
        <w:rPr>
          <w:rFonts w:ascii="Arial" w:hAnsi="Arial" w:cs="Arial"/>
          <w:color w:val="161616"/>
          <w:spacing w:val="30"/>
          <w:w w:val="95"/>
        </w:rPr>
        <w:t xml:space="preserve"> </w:t>
      </w:r>
      <w:r w:rsidRPr="000A02CC">
        <w:rPr>
          <w:rFonts w:ascii="Arial" w:hAnsi="Arial" w:cs="Arial"/>
          <w:color w:val="161616"/>
          <w:w w:val="95"/>
        </w:rPr>
        <w:t>la</w:t>
      </w:r>
      <w:r w:rsidRPr="000A02CC">
        <w:rPr>
          <w:rFonts w:ascii="Arial" w:hAnsi="Arial" w:cs="Arial"/>
          <w:color w:val="161616"/>
          <w:spacing w:val="9"/>
          <w:w w:val="95"/>
        </w:rPr>
        <w:t xml:space="preserve"> </w:t>
      </w:r>
      <w:r w:rsidRPr="000A02CC">
        <w:rPr>
          <w:rFonts w:ascii="Arial" w:hAnsi="Arial" w:cs="Arial"/>
          <w:color w:val="161616"/>
          <w:w w:val="95"/>
        </w:rPr>
        <w:t>liste</w:t>
      </w:r>
      <w:r w:rsidRPr="000A02CC">
        <w:rPr>
          <w:rFonts w:ascii="Arial" w:hAnsi="Arial" w:cs="Arial"/>
          <w:color w:val="161616"/>
          <w:spacing w:val="16"/>
          <w:w w:val="95"/>
        </w:rPr>
        <w:t xml:space="preserve"> </w:t>
      </w:r>
      <w:r w:rsidRPr="000A02CC">
        <w:rPr>
          <w:rFonts w:ascii="Arial" w:hAnsi="Arial" w:cs="Arial"/>
          <w:color w:val="161616"/>
          <w:w w:val="95"/>
        </w:rPr>
        <w:t>nominative</w:t>
      </w:r>
      <w:r w:rsidRPr="000A02CC">
        <w:rPr>
          <w:rFonts w:ascii="Arial" w:hAnsi="Arial" w:cs="Arial"/>
          <w:color w:val="161616"/>
          <w:spacing w:val="20"/>
          <w:w w:val="95"/>
        </w:rPr>
        <w:t xml:space="preserve"> </w:t>
      </w:r>
      <w:r w:rsidRPr="000A02CC">
        <w:rPr>
          <w:rFonts w:ascii="Arial" w:hAnsi="Arial" w:cs="Arial"/>
          <w:color w:val="161616"/>
          <w:w w:val="95"/>
        </w:rPr>
        <w:t>des</w:t>
      </w:r>
      <w:r w:rsidRPr="000A02CC">
        <w:rPr>
          <w:rFonts w:ascii="Arial" w:hAnsi="Arial" w:cs="Arial"/>
          <w:color w:val="161616"/>
          <w:spacing w:val="16"/>
          <w:w w:val="95"/>
        </w:rPr>
        <w:t xml:space="preserve"> </w:t>
      </w:r>
      <w:r w:rsidRPr="000A02CC">
        <w:rPr>
          <w:rFonts w:ascii="Arial" w:hAnsi="Arial" w:cs="Arial"/>
          <w:color w:val="161616"/>
          <w:w w:val="95"/>
        </w:rPr>
        <w:t>salariés</w:t>
      </w:r>
      <w:r w:rsidRPr="000A02CC">
        <w:rPr>
          <w:rFonts w:ascii="Arial" w:hAnsi="Arial" w:cs="Arial"/>
          <w:color w:val="161616"/>
          <w:spacing w:val="32"/>
          <w:w w:val="95"/>
        </w:rPr>
        <w:t xml:space="preserve"> </w:t>
      </w:r>
      <w:r w:rsidRPr="000A02CC">
        <w:rPr>
          <w:rFonts w:ascii="Arial" w:hAnsi="Arial" w:cs="Arial"/>
          <w:color w:val="161616"/>
          <w:w w:val="95"/>
        </w:rPr>
        <w:t>étrangers</w:t>
      </w:r>
      <w:r w:rsidRPr="000A02CC">
        <w:rPr>
          <w:rFonts w:ascii="Arial" w:hAnsi="Arial" w:cs="Arial"/>
          <w:color w:val="161616"/>
          <w:spacing w:val="25"/>
          <w:w w:val="95"/>
        </w:rPr>
        <w:t xml:space="preserve"> </w:t>
      </w:r>
      <w:r w:rsidRPr="000A02CC">
        <w:rPr>
          <w:rFonts w:ascii="Arial" w:hAnsi="Arial" w:cs="Arial"/>
          <w:color w:val="161616"/>
          <w:w w:val="95"/>
        </w:rPr>
        <w:t>qui</w:t>
      </w:r>
      <w:r w:rsidRPr="000A02CC">
        <w:rPr>
          <w:rFonts w:ascii="Arial" w:hAnsi="Arial" w:cs="Arial"/>
          <w:color w:val="161616"/>
          <w:spacing w:val="14"/>
          <w:w w:val="95"/>
        </w:rPr>
        <w:t xml:space="preserve"> </w:t>
      </w:r>
      <w:r w:rsidRPr="000A02CC">
        <w:rPr>
          <w:rFonts w:ascii="Arial" w:hAnsi="Arial" w:cs="Arial"/>
          <w:color w:val="161616"/>
          <w:w w:val="95"/>
        </w:rPr>
        <w:t>seraient</w:t>
      </w:r>
      <w:r w:rsidRPr="000A02CC">
        <w:rPr>
          <w:rFonts w:ascii="Arial" w:hAnsi="Arial" w:cs="Arial"/>
          <w:color w:val="161616"/>
          <w:spacing w:val="29"/>
          <w:w w:val="95"/>
        </w:rPr>
        <w:t xml:space="preserve"> </w:t>
      </w:r>
      <w:r w:rsidRPr="000A02CC">
        <w:rPr>
          <w:rFonts w:ascii="Arial" w:hAnsi="Arial" w:cs="Arial"/>
          <w:color w:val="161616"/>
          <w:w w:val="95"/>
        </w:rPr>
        <w:t>susceptibles</w:t>
      </w:r>
      <w:r w:rsidRPr="000A02CC">
        <w:rPr>
          <w:rFonts w:ascii="Arial" w:hAnsi="Arial" w:cs="Arial"/>
          <w:color w:val="161616"/>
          <w:spacing w:val="41"/>
          <w:w w:val="95"/>
        </w:rPr>
        <w:t xml:space="preserve"> </w:t>
      </w:r>
      <w:r w:rsidRPr="000A02CC">
        <w:rPr>
          <w:rFonts w:ascii="Arial" w:hAnsi="Arial" w:cs="Arial"/>
          <w:color w:val="161616"/>
          <w:w w:val="95"/>
        </w:rPr>
        <w:t>d'être</w:t>
      </w:r>
      <w:r w:rsidRPr="000A02CC">
        <w:rPr>
          <w:rFonts w:ascii="Arial" w:hAnsi="Arial" w:cs="Arial"/>
          <w:color w:val="161616"/>
          <w:w w:val="98"/>
        </w:rPr>
        <w:t xml:space="preserve"> </w:t>
      </w:r>
      <w:r w:rsidRPr="000A02CC">
        <w:rPr>
          <w:rFonts w:ascii="Arial" w:hAnsi="Arial" w:cs="Arial"/>
          <w:color w:val="161616"/>
          <w:w w:val="95"/>
        </w:rPr>
        <w:t>employés</w:t>
      </w:r>
      <w:r w:rsidRPr="000A02CC">
        <w:rPr>
          <w:rFonts w:ascii="Arial" w:hAnsi="Arial" w:cs="Arial"/>
          <w:color w:val="161616"/>
          <w:spacing w:val="35"/>
          <w:w w:val="95"/>
        </w:rPr>
        <w:t xml:space="preserve"> </w:t>
      </w:r>
      <w:r w:rsidRPr="000A02CC">
        <w:rPr>
          <w:rFonts w:ascii="Arial" w:hAnsi="Arial" w:cs="Arial"/>
          <w:color w:val="161616"/>
          <w:w w:val="95"/>
        </w:rPr>
        <w:t>(articles</w:t>
      </w:r>
      <w:r w:rsidRPr="000A02CC">
        <w:rPr>
          <w:rFonts w:ascii="Arial" w:hAnsi="Arial" w:cs="Arial"/>
          <w:color w:val="161616"/>
          <w:spacing w:val="30"/>
          <w:w w:val="95"/>
        </w:rPr>
        <w:t xml:space="preserve"> </w:t>
      </w:r>
      <w:r w:rsidRPr="000A02CC">
        <w:rPr>
          <w:rFonts w:ascii="Arial" w:hAnsi="Arial" w:cs="Arial"/>
          <w:color w:val="161616"/>
          <w:w w:val="95"/>
        </w:rPr>
        <w:t>D.</w:t>
      </w:r>
      <w:r w:rsidRPr="000A02CC">
        <w:rPr>
          <w:rFonts w:ascii="Arial" w:hAnsi="Arial" w:cs="Arial"/>
          <w:color w:val="161616"/>
          <w:spacing w:val="8"/>
          <w:w w:val="95"/>
        </w:rPr>
        <w:t xml:space="preserve"> </w:t>
      </w:r>
      <w:r w:rsidRPr="000A02CC">
        <w:rPr>
          <w:rFonts w:ascii="Arial" w:hAnsi="Arial" w:cs="Arial"/>
          <w:color w:val="161616"/>
          <w:w w:val="95"/>
        </w:rPr>
        <w:t>8254-2</w:t>
      </w:r>
      <w:r w:rsidRPr="000A02CC">
        <w:rPr>
          <w:rFonts w:ascii="Arial" w:hAnsi="Arial" w:cs="Arial"/>
          <w:color w:val="161616"/>
          <w:spacing w:val="24"/>
          <w:w w:val="95"/>
        </w:rPr>
        <w:t xml:space="preserve"> </w:t>
      </w:r>
      <w:r w:rsidRPr="000A02CC">
        <w:rPr>
          <w:rFonts w:ascii="Arial" w:hAnsi="Arial" w:cs="Arial"/>
          <w:color w:val="161616"/>
          <w:w w:val="95"/>
        </w:rPr>
        <w:t>à</w:t>
      </w:r>
      <w:r w:rsidRPr="000A02CC">
        <w:rPr>
          <w:rFonts w:ascii="Arial" w:hAnsi="Arial" w:cs="Arial"/>
          <w:color w:val="161616"/>
          <w:spacing w:val="21"/>
          <w:w w:val="95"/>
        </w:rPr>
        <w:t xml:space="preserve"> </w:t>
      </w:r>
      <w:r w:rsidRPr="000A02CC">
        <w:rPr>
          <w:rFonts w:ascii="Arial" w:hAnsi="Arial" w:cs="Arial"/>
          <w:color w:val="161616"/>
          <w:w w:val="95"/>
        </w:rPr>
        <w:t>D.</w:t>
      </w:r>
      <w:r w:rsidRPr="000A02CC">
        <w:rPr>
          <w:rFonts w:ascii="Arial" w:hAnsi="Arial" w:cs="Arial"/>
          <w:color w:val="161616"/>
          <w:spacing w:val="11"/>
          <w:w w:val="95"/>
        </w:rPr>
        <w:t xml:space="preserve"> </w:t>
      </w:r>
      <w:r w:rsidRPr="000A02CC">
        <w:rPr>
          <w:rFonts w:ascii="Arial" w:hAnsi="Arial" w:cs="Arial"/>
          <w:color w:val="161616"/>
          <w:w w:val="95"/>
        </w:rPr>
        <w:t>8254-5</w:t>
      </w:r>
      <w:r w:rsidRPr="000A02CC">
        <w:rPr>
          <w:rFonts w:ascii="Arial" w:hAnsi="Arial" w:cs="Arial"/>
          <w:color w:val="161616"/>
          <w:spacing w:val="29"/>
          <w:w w:val="95"/>
        </w:rPr>
        <w:t xml:space="preserve"> </w:t>
      </w:r>
      <w:r w:rsidRPr="000A02CC">
        <w:rPr>
          <w:rFonts w:ascii="Arial" w:hAnsi="Arial" w:cs="Arial"/>
          <w:color w:val="161616"/>
          <w:w w:val="95"/>
        </w:rPr>
        <w:t>du</w:t>
      </w:r>
      <w:r w:rsidRPr="000A02CC">
        <w:rPr>
          <w:rFonts w:ascii="Arial" w:hAnsi="Arial" w:cs="Arial"/>
          <w:color w:val="161616"/>
          <w:spacing w:val="22"/>
          <w:w w:val="95"/>
        </w:rPr>
        <w:t xml:space="preserve"> </w:t>
      </w:r>
      <w:r w:rsidRPr="000A02CC">
        <w:rPr>
          <w:rFonts w:ascii="Arial" w:hAnsi="Arial" w:cs="Arial"/>
          <w:color w:val="161616"/>
          <w:w w:val="95"/>
        </w:rPr>
        <w:t>Code</w:t>
      </w:r>
      <w:r w:rsidRPr="000A02CC">
        <w:rPr>
          <w:rFonts w:ascii="Arial" w:hAnsi="Arial" w:cs="Arial"/>
          <w:color w:val="161616"/>
          <w:spacing w:val="22"/>
          <w:w w:val="95"/>
        </w:rPr>
        <w:t xml:space="preserve"> </w:t>
      </w:r>
      <w:r w:rsidRPr="000A02CC">
        <w:rPr>
          <w:rFonts w:ascii="Arial" w:hAnsi="Arial" w:cs="Arial"/>
          <w:color w:val="161616"/>
          <w:w w:val="95"/>
        </w:rPr>
        <w:t>du</w:t>
      </w:r>
      <w:r w:rsidRPr="000A02CC">
        <w:rPr>
          <w:rFonts w:ascii="Arial" w:hAnsi="Arial" w:cs="Arial"/>
          <w:color w:val="161616"/>
          <w:spacing w:val="12"/>
          <w:w w:val="95"/>
        </w:rPr>
        <w:t xml:space="preserve"> </w:t>
      </w:r>
      <w:r w:rsidRPr="000A02CC">
        <w:rPr>
          <w:rFonts w:ascii="Arial" w:hAnsi="Arial" w:cs="Arial"/>
          <w:color w:val="161616"/>
          <w:w w:val="95"/>
        </w:rPr>
        <w:t>travail)</w:t>
      </w:r>
      <w:r w:rsidRPr="000A02CC">
        <w:rPr>
          <w:rFonts w:ascii="Arial" w:hAnsi="Arial" w:cs="Arial"/>
          <w:color w:val="161616"/>
          <w:spacing w:val="45"/>
          <w:w w:val="95"/>
        </w:rPr>
        <w:t xml:space="preserve"> </w:t>
      </w:r>
      <w:r w:rsidRPr="000A02CC">
        <w:rPr>
          <w:rFonts w:ascii="Arial" w:hAnsi="Arial" w:cs="Arial"/>
          <w:color w:val="161616"/>
          <w:w w:val="95"/>
        </w:rPr>
        <w:t>;</w:t>
      </w:r>
    </w:p>
    <w:p w14:paraId="7C289A59" w14:textId="77777777" w:rsidR="00B57D60" w:rsidRPr="000A02CC" w:rsidRDefault="00B57D60" w:rsidP="00B57D60">
      <w:pPr>
        <w:spacing w:before="9" w:line="220" w:lineRule="exact"/>
        <w:rPr>
          <w:rFonts w:cs="Arial"/>
        </w:rPr>
      </w:pPr>
    </w:p>
    <w:p w14:paraId="4276ED5F" w14:textId="77777777" w:rsidR="000F0940" w:rsidRPr="000F0940" w:rsidRDefault="000F0940" w:rsidP="000F094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color w:val="161616"/>
          <w:w w:val="95"/>
        </w:rPr>
      </w:pPr>
      <w:r w:rsidRPr="000F0940">
        <w:rPr>
          <w:rFonts w:ascii="Arial" w:hAnsi="Arial" w:cs="Arial"/>
          <w:color w:val="161616"/>
          <w:w w:val="95"/>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397970F7" w14:textId="77777777" w:rsidR="00B57D60" w:rsidRPr="000A02CC" w:rsidRDefault="00B57D60" w:rsidP="00B57D60">
      <w:pPr>
        <w:spacing w:before="9" w:line="220" w:lineRule="exact"/>
        <w:rPr>
          <w:rFonts w:cs="Arial"/>
        </w:rPr>
      </w:pPr>
    </w:p>
    <w:p w14:paraId="02EF7752" w14:textId="77777777" w:rsidR="00B57D60" w:rsidRPr="000A02CC" w:rsidRDefault="00B57D60" w:rsidP="00B57D60">
      <w:pPr>
        <w:autoSpaceDE w:val="0"/>
        <w:autoSpaceDN w:val="0"/>
        <w:adjustRightInd w:val="0"/>
        <w:jc w:val="both"/>
        <w:rPr>
          <w:rFonts w:cs="Arial"/>
          <w:color w:val="000000"/>
          <w:szCs w:val="22"/>
        </w:rPr>
      </w:pPr>
      <w:r w:rsidRPr="000A02CC">
        <w:rPr>
          <w:rFonts w:cs="Arial"/>
          <w:color w:val="000000"/>
          <w:szCs w:val="22"/>
        </w:rPr>
        <w:lastRenderedPageBreak/>
        <w:t>Le Titulaire doit s'assurer lors de la conclusion du marché, et tout au long de son exécution, que ses fournisseurs et sous-traitants se conforment également à ces dispositions.</w:t>
      </w:r>
    </w:p>
    <w:p w14:paraId="37C1321F" w14:textId="77777777" w:rsidR="00B57D60" w:rsidRDefault="00B57D60" w:rsidP="00B57D60">
      <w:pPr>
        <w:autoSpaceDE w:val="0"/>
        <w:autoSpaceDN w:val="0"/>
        <w:adjustRightInd w:val="0"/>
        <w:jc w:val="both"/>
        <w:rPr>
          <w:rFonts w:cs="Arial"/>
          <w:color w:val="000000"/>
          <w:szCs w:val="22"/>
        </w:rPr>
      </w:pPr>
      <w:r w:rsidRPr="000A02CC">
        <w:rPr>
          <w:rFonts w:cs="Arial"/>
          <w:color w:val="000000"/>
          <w:szCs w:val="22"/>
        </w:rPr>
        <w:t>Le Titulaire  encourt  des  pénalités  s'il  ne les  respecte  pas  (cf. article  21.1  des  Conditions générales d'achat du CEA).</w:t>
      </w:r>
    </w:p>
    <w:p w14:paraId="054AB7EE" w14:textId="77777777" w:rsidR="00411BC6" w:rsidRDefault="00411BC6" w:rsidP="00411BC6">
      <w:pPr>
        <w:autoSpaceDE w:val="0"/>
        <w:autoSpaceDN w:val="0"/>
        <w:adjustRightInd w:val="0"/>
        <w:jc w:val="both"/>
        <w:rPr>
          <w:rFonts w:cs="Arial"/>
          <w:bCs/>
          <w:color w:val="000000"/>
          <w:szCs w:val="22"/>
          <w:u w:val="single"/>
        </w:rPr>
      </w:pPr>
    </w:p>
    <w:p w14:paraId="66C0952C" w14:textId="243FAD31" w:rsidR="00551070" w:rsidRPr="00F44386" w:rsidRDefault="00551070"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F44386">
        <w:rPr>
          <w:rFonts w:cs="Arial"/>
          <w:b/>
          <w:bCs/>
          <w:color w:val="000000"/>
          <w:szCs w:val="22"/>
        </w:rPr>
        <w:t>Respect par le Titulaire du marché de la réglementation en matière de détachement transnational de salariés</w:t>
      </w:r>
    </w:p>
    <w:p w14:paraId="562F9A46" w14:textId="6C03E902" w:rsidR="00551070" w:rsidRPr="00551070" w:rsidRDefault="00551070" w:rsidP="00551070">
      <w:pPr>
        <w:autoSpaceDE w:val="0"/>
        <w:autoSpaceDN w:val="0"/>
        <w:adjustRightInd w:val="0"/>
        <w:jc w:val="both"/>
        <w:rPr>
          <w:rFonts w:cs="Arial"/>
          <w:color w:val="000000"/>
          <w:szCs w:val="22"/>
        </w:rPr>
      </w:pPr>
      <w:r w:rsidRPr="00551070">
        <w:rPr>
          <w:rFonts w:cs="Arial"/>
          <w:color w:val="000000"/>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21201BA3" w14:textId="2BAECD3A" w:rsidR="00551070" w:rsidRPr="00551070" w:rsidRDefault="00551070" w:rsidP="00490070">
      <w:pPr>
        <w:pStyle w:val="Corpsdetexte"/>
        <w:widowControl w:val="0"/>
        <w:numPr>
          <w:ilvl w:val="1"/>
          <w:numId w:val="19"/>
        </w:numPr>
        <w:tabs>
          <w:tab w:val="left" w:pos="874"/>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une copie de la déclaration de détachement  effectuée sur le téléservice  « SIPSI » du Ministère chargé du travail ;</w:t>
      </w:r>
    </w:p>
    <w:p w14:paraId="54DED170" w14:textId="2091C56A" w:rsidR="00551070" w:rsidRPr="00551070" w:rsidRDefault="00551070" w:rsidP="00490070">
      <w:pPr>
        <w:pStyle w:val="Corpsdetexte"/>
        <w:widowControl w:val="0"/>
        <w:numPr>
          <w:ilvl w:val="1"/>
          <w:numId w:val="19"/>
        </w:numPr>
        <w:tabs>
          <w:tab w:val="left" w:pos="869"/>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une copie du document désignant le représentant mentionné à l'article R. 1263-2-1 du code du travail.</w:t>
      </w:r>
    </w:p>
    <w:p w14:paraId="031586FD" w14:textId="77777777" w:rsidR="00551070" w:rsidRDefault="00551070" w:rsidP="00411BC6">
      <w:pPr>
        <w:autoSpaceDE w:val="0"/>
        <w:autoSpaceDN w:val="0"/>
        <w:adjustRightInd w:val="0"/>
        <w:jc w:val="both"/>
        <w:rPr>
          <w:rFonts w:cs="Arial"/>
          <w:bCs/>
          <w:color w:val="000000"/>
          <w:szCs w:val="22"/>
          <w:u w:val="single"/>
        </w:rPr>
      </w:pPr>
    </w:p>
    <w:p w14:paraId="1E7EE740" w14:textId="134F415D"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Sous-</w:t>
      </w:r>
      <w:r w:rsidRPr="00D977E4">
        <w:rPr>
          <w:rFonts w:cs="Arial"/>
          <w:b/>
          <w:bCs/>
          <w:color w:val="000000"/>
          <w:szCs w:val="22"/>
        </w:rPr>
        <w:t>traitance</w:t>
      </w:r>
    </w:p>
    <w:p w14:paraId="5E197386" w14:textId="77777777" w:rsidR="00B8737E" w:rsidRPr="001E5E9B" w:rsidRDefault="00B8737E" w:rsidP="00B8737E">
      <w:pPr>
        <w:autoSpaceDE w:val="0"/>
        <w:autoSpaceDN w:val="0"/>
        <w:adjustRightInd w:val="0"/>
        <w:jc w:val="both"/>
        <w:rPr>
          <w:rFonts w:cs="Arial"/>
          <w:color w:val="000000"/>
          <w:szCs w:val="22"/>
        </w:rPr>
      </w:pPr>
      <w:r w:rsidRPr="001E5E9B">
        <w:rPr>
          <w:rFonts w:cs="Arial"/>
          <w:color w:val="000000"/>
          <w:szCs w:val="22"/>
        </w:rPr>
        <w:t>Le Titulaire ne peut pas sous-traiter l’intégralité du marché.</w:t>
      </w:r>
    </w:p>
    <w:p w14:paraId="1171BF6A" w14:textId="77777777" w:rsidR="00B8737E" w:rsidRDefault="00B8737E" w:rsidP="00B8737E">
      <w:pPr>
        <w:autoSpaceDE w:val="0"/>
        <w:autoSpaceDN w:val="0"/>
        <w:adjustRightInd w:val="0"/>
        <w:jc w:val="both"/>
        <w:rPr>
          <w:rFonts w:cs="Arial"/>
          <w:color w:val="000000"/>
          <w:szCs w:val="22"/>
        </w:rPr>
      </w:pPr>
      <w:r w:rsidRPr="001E5E9B">
        <w:rPr>
          <w:rFonts w:cs="Arial"/>
          <w:color w:val="000000"/>
          <w:szCs w:val="22"/>
        </w:rPr>
        <w:t xml:space="preserve">Si le Titulaire sous-traite une partie des </w:t>
      </w:r>
      <w:r>
        <w:rPr>
          <w:rFonts w:cs="Arial"/>
          <w:color w:val="000000"/>
          <w:szCs w:val="22"/>
        </w:rPr>
        <w:t>travaux</w:t>
      </w:r>
      <w:r w:rsidRPr="001E5E9B">
        <w:rPr>
          <w:rFonts w:cs="Arial"/>
          <w:color w:val="000000"/>
          <w:szCs w:val="22"/>
        </w:rPr>
        <w:t xml:space="preserve"> prévus dans le cadre du présent marché, il doit remettre au CEA une demande d’acceptation de sous-traitant.</w:t>
      </w:r>
    </w:p>
    <w:p w14:paraId="53C8EFEB" w14:textId="77777777" w:rsidR="00B8737E" w:rsidRPr="001E7EA3" w:rsidRDefault="00B8737E" w:rsidP="00B8737E">
      <w:pPr>
        <w:autoSpaceDE w:val="0"/>
        <w:autoSpaceDN w:val="0"/>
        <w:adjustRightInd w:val="0"/>
        <w:jc w:val="both"/>
        <w:rPr>
          <w:rFonts w:cs="Arial"/>
          <w:color w:val="000000"/>
          <w:szCs w:val="22"/>
        </w:rPr>
      </w:pPr>
      <w:r w:rsidRPr="001E5E9B">
        <w:rPr>
          <w:rFonts w:cs="Arial"/>
          <w:color w:val="000000"/>
          <w:szCs w:val="22"/>
        </w:rPr>
        <w:t xml:space="preserve">Le Titulaire ne </w:t>
      </w:r>
      <w:r w:rsidRPr="001E7EA3">
        <w:rPr>
          <w:rFonts w:cs="Arial"/>
          <w:color w:val="000000"/>
          <w:szCs w:val="22"/>
        </w:rPr>
        <w:t>peut présenter à l’acceptation du CEA que des entreprises répondant aux conditions fixées à l’article 7 des Conditions Générales d’Achat du CEA.</w:t>
      </w:r>
    </w:p>
    <w:p w14:paraId="5EA8DCDE"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 xml:space="preserve">Le Titulaire doit remplir l’imprimé de demande d’acceptation de sous-traitant selon le modèle joint au présent marché et le transmettre, complet, au correspondant commercial du CEA, Service Achats, au plus tard 21 jours avant le démarrage des </w:t>
      </w:r>
      <w:r w:rsidRPr="001E7EA3">
        <w:rPr>
          <w:rFonts w:cs="Arial"/>
          <w:szCs w:val="22"/>
        </w:rPr>
        <w:t>Travaux concernés.</w:t>
      </w:r>
    </w:p>
    <w:p w14:paraId="0F2E09F7"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Le Titulaire est tenu de faire respecter ses obligations contractuelles nées du présent marché par son (ou ses) sous-traitant(s).</w:t>
      </w:r>
    </w:p>
    <w:p w14:paraId="6B2B39D5" w14:textId="44FDC931" w:rsidR="00B8737E" w:rsidRDefault="00B8737E" w:rsidP="00411BC6">
      <w:pPr>
        <w:autoSpaceDE w:val="0"/>
        <w:autoSpaceDN w:val="0"/>
        <w:adjustRightInd w:val="0"/>
        <w:jc w:val="both"/>
        <w:rPr>
          <w:rFonts w:cs="Arial"/>
          <w:color w:val="000000"/>
          <w:szCs w:val="22"/>
        </w:rPr>
      </w:pPr>
    </w:p>
    <w:p w14:paraId="571C2D7F" w14:textId="77777777" w:rsidR="00F44386" w:rsidRDefault="00F44386" w:rsidP="00411BC6">
      <w:pPr>
        <w:autoSpaceDE w:val="0"/>
        <w:autoSpaceDN w:val="0"/>
        <w:adjustRightInd w:val="0"/>
        <w:jc w:val="both"/>
        <w:rPr>
          <w:rFonts w:cs="Arial"/>
          <w:color w:val="000000"/>
          <w:szCs w:val="22"/>
        </w:rPr>
      </w:pPr>
    </w:p>
    <w:p w14:paraId="7FA4952E" w14:textId="77777777" w:rsidR="00411BC6" w:rsidRPr="00A25BA6" w:rsidRDefault="00411BC6" w:rsidP="00490070">
      <w:pPr>
        <w:numPr>
          <w:ilvl w:val="1"/>
          <w:numId w:val="7"/>
        </w:numPr>
        <w:autoSpaceDE w:val="0"/>
        <w:autoSpaceDN w:val="0"/>
        <w:adjustRightInd w:val="0"/>
        <w:jc w:val="both"/>
        <w:rPr>
          <w:rFonts w:cs="Arial"/>
          <w:b/>
          <w:bCs/>
          <w:color w:val="000000"/>
          <w:szCs w:val="22"/>
        </w:rPr>
      </w:pPr>
      <w:r w:rsidRPr="00A25BA6">
        <w:rPr>
          <w:rFonts w:cs="Arial"/>
          <w:b/>
          <w:color w:val="000000"/>
          <w:szCs w:val="22"/>
        </w:rPr>
        <w:t xml:space="preserve"> Restaurant d'entreprise </w:t>
      </w:r>
    </w:p>
    <w:p w14:paraId="67FC0D67" w14:textId="05232E89" w:rsidR="00411BC6" w:rsidRPr="00F967B0" w:rsidRDefault="00411BC6" w:rsidP="00411BC6">
      <w:pPr>
        <w:autoSpaceDE w:val="0"/>
        <w:autoSpaceDN w:val="0"/>
        <w:adjustRightInd w:val="0"/>
        <w:jc w:val="both"/>
        <w:rPr>
          <w:rFonts w:cs="Arial"/>
          <w:color w:val="FF6600"/>
          <w:szCs w:val="22"/>
        </w:rPr>
      </w:pPr>
      <w:r w:rsidRPr="00A25BA6">
        <w:rPr>
          <w:rFonts w:cs="Arial"/>
          <w:color w:val="000000"/>
          <w:szCs w:val="22"/>
        </w:rPr>
        <w:t>Le personnel du Titulaire peut bénéficier des restaurants des salariés du CEA Grenoble, sous réserve de la signature par le Titulaire d'une convention de restauration. Le Titulaire doit prendre contact avec Mme Turchiarelli au 04.38.78.10.18 ou Mme Desgouis au 04.38.78.04.90 pour établir et signer cette convention. Le tarif est celui appliqué au personnel des entreprises extérieures travaillant sur le site.</w:t>
      </w:r>
      <w:r w:rsidRPr="00F967B0">
        <w:rPr>
          <w:rFonts w:cs="Arial"/>
          <w:color w:val="FF6600"/>
          <w:szCs w:val="22"/>
        </w:rPr>
        <w:t xml:space="preserve"> </w:t>
      </w:r>
    </w:p>
    <w:p w14:paraId="4B9B26D2" w14:textId="77777777" w:rsidR="00411BC6" w:rsidRPr="00F967B0" w:rsidRDefault="00411BC6" w:rsidP="00411BC6">
      <w:pPr>
        <w:autoSpaceDE w:val="0"/>
        <w:autoSpaceDN w:val="0"/>
        <w:adjustRightInd w:val="0"/>
        <w:jc w:val="both"/>
        <w:rPr>
          <w:rFonts w:cs="Arial"/>
          <w:color w:val="000000"/>
          <w:szCs w:val="22"/>
        </w:rPr>
      </w:pPr>
    </w:p>
    <w:p w14:paraId="1A2D308A"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Confidentialité</w:t>
      </w:r>
    </w:p>
    <w:p w14:paraId="52ABE756" w14:textId="223F4B91" w:rsidR="002E7B0C" w:rsidRDefault="002E7B0C" w:rsidP="00411BC6">
      <w:pPr>
        <w:autoSpaceDE w:val="0"/>
        <w:autoSpaceDN w:val="0"/>
        <w:adjustRightInd w:val="0"/>
        <w:jc w:val="both"/>
        <w:rPr>
          <w:rFonts w:cs="Arial"/>
          <w:color w:val="000000"/>
          <w:szCs w:val="22"/>
        </w:rPr>
      </w:pPr>
      <w:r w:rsidRPr="00743FEB">
        <w:rPr>
          <w:rFonts w:cs="Arial"/>
          <w:color w:val="000000"/>
          <w:szCs w:val="22"/>
        </w:rPr>
        <w:t>Les obligations en matière de confidentialité sont régies par l’article 11 des Conditions Générales d’Achat du CEA</w:t>
      </w:r>
      <w:r>
        <w:rPr>
          <w:rFonts w:cs="Arial"/>
          <w:color w:val="000000"/>
          <w:szCs w:val="22"/>
        </w:rPr>
        <w:t>.</w:t>
      </w:r>
    </w:p>
    <w:p w14:paraId="7142BBE9" w14:textId="5915404D" w:rsidR="002B3982" w:rsidRDefault="002B3982" w:rsidP="00411BC6">
      <w:pPr>
        <w:autoSpaceDE w:val="0"/>
        <w:autoSpaceDN w:val="0"/>
        <w:adjustRightInd w:val="0"/>
        <w:jc w:val="both"/>
        <w:rPr>
          <w:rFonts w:cs="Arial"/>
          <w:color w:val="000000"/>
          <w:szCs w:val="22"/>
        </w:rPr>
      </w:pPr>
    </w:p>
    <w:p w14:paraId="56D07C0B" w14:textId="77777777" w:rsidR="002B3982" w:rsidRPr="002B3982" w:rsidRDefault="002B3982" w:rsidP="002B3982">
      <w:pPr>
        <w:numPr>
          <w:ilvl w:val="1"/>
          <w:numId w:val="7"/>
        </w:numPr>
        <w:autoSpaceDE w:val="0"/>
        <w:autoSpaceDN w:val="0"/>
        <w:adjustRightInd w:val="0"/>
        <w:jc w:val="both"/>
        <w:rPr>
          <w:rFonts w:cs="Arial"/>
          <w:b/>
          <w:bCs/>
          <w:color w:val="000000"/>
          <w:szCs w:val="22"/>
        </w:rPr>
      </w:pPr>
      <w:r w:rsidRPr="002B3982">
        <w:rPr>
          <w:rFonts w:cs="Arial"/>
          <w:b/>
          <w:bCs/>
          <w:color w:val="000000"/>
          <w:szCs w:val="22"/>
        </w:rPr>
        <w:t>Zone à Faibles Emissions</w:t>
      </w:r>
    </w:p>
    <w:p w14:paraId="1F50BC8A" w14:textId="17339248" w:rsidR="002B3982" w:rsidRDefault="002B3982" w:rsidP="002B3982">
      <w:pPr>
        <w:autoSpaceDE w:val="0"/>
        <w:autoSpaceDN w:val="0"/>
        <w:adjustRightInd w:val="0"/>
        <w:jc w:val="both"/>
        <w:rPr>
          <w:rFonts w:cs="Arial"/>
          <w:color w:val="000000"/>
          <w:szCs w:val="22"/>
        </w:rPr>
      </w:pPr>
      <w:r w:rsidRPr="00FB774A">
        <w:rPr>
          <w:rFonts w:cs="Arial"/>
          <w:color w:val="FF0000"/>
          <w:szCs w:val="22"/>
        </w:rPr>
        <w:t>Le CEA Grenoble étant situé dans une Zone à Faibles Emissions (ZFE) pour les véhicules utilitaires légers et poids lourds, le Titulaire, son personnel et ses sous-traitants éventuels doivent se conformer à la réglementation au vigueur</w:t>
      </w:r>
    </w:p>
    <w:p w14:paraId="27D6B9D7" w14:textId="77777777" w:rsidR="00411BC6" w:rsidRDefault="00411BC6" w:rsidP="00411BC6">
      <w:pPr>
        <w:pStyle w:val="Titre1"/>
        <w:rPr>
          <w:rFonts w:cs="Arial"/>
          <w:b w:val="0"/>
          <w:bCs w:val="0"/>
          <w:color w:val="000000"/>
          <w:szCs w:val="22"/>
          <w:u w:val="none"/>
        </w:rPr>
      </w:pPr>
    </w:p>
    <w:p w14:paraId="73A440A6" w14:textId="77777777" w:rsidR="00411BC6" w:rsidRPr="008150F4" w:rsidRDefault="00411BC6" w:rsidP="00411BC6"/>
    <w:p w14:paraId="7F510E72" w14:textId="77777777" w:rsidR="00411BC6" w:rsidRPr="00A04476" w:rsidRDefault="00411BC6" w:rsidP="00490070">
      <w:pPr>
        <w:pStyle w:val="Titre1"/>
        <w:numPr>
          <w:ilvl w:val="0"/>
          <w:numId w:val="7"/>
        </w:numPr>
        <w:rPr>
          <w:bCs w:val="0"/>
        </w:rPr>
      </w:pPr>
      <w:r w:rsidRPr="00A04476">
        <w:t xml:space="preserve"> </w:t>
      </w:r>
      <w:bookmarkStart w:id="53" w:name="_Toc201307617"/>
      <w:r w:rsidRPr="00A04476">
        <w:t xml:space="preserve">COORDINATION EN MATIERE DE SECURITE ET DE PROTECTION DE </w:t>
      </w:r>
      <w:smartTag w:uri="urn:schemas-microsoft-com:office:smarttags" w:element="country-region">
        <w:smartTagPr>
          <w:attr w:name="ProductID" w:val="LA SANTE"/>
        </w:smartTagPr>
        <w:r w:rsidRPr="00A04476">
          <w:t>LA SANTE</w:t>
        </w:r>
      </w:smartTag>
      <w:bookmarkEnd w:id="53"/>
    </w:p>
    <w:p w14:paraId="2C411D1D" w14:textId="77777777" w:rsidR="00411BC6" w:rsidRDefault="00411BC6" w:rsidP="00411BC6">
      <w:pPr>
        <w:autoSpaceDE w:val="0"/>
        <w:autoSpaceDN w:val="0"/>
        <w:adjustRightInd w:val="0"/>
        <w:jc w:val="both"/>
        <w:rPr>
          <w:rFonts w:cs="Arial"/>
          <w:color w:val="000000"/>
          <w:szCs w:val="22"/>
        </w:rPr>
      </w:pPr>
      <w:r w:rsidRPr="00A04476">
        <w:rPr>
          <w:rFonts w:cs="Arial"/>
          <w:color w:val="000000"/>
          <w:szCs w:val="22"/>
        </w:rPr>
        <w:t>La mission particulière</w:t>
      </w:r>
      <w:r w:rsidRPr="00DE3A4C">
        <w:rPr>
          <w:rFonts w:cs="Arial"/>
          <w:color w:val="000000"/>
          <w:szCs w:val="22"/>
        </w:rPr>
        <w:t xml:space="preserve"> de coordination en matière de sécurité et de protection de la santé sur le chantier est assurée conformément </w:t>
      </w:r>
      <w:r w:rsidR="00080150">
        <w:rPr>
          <w:rFonts w:cs="Arial"/>
          <w:color w:val="000000"/>
          <w:szCs w:val="22"/>
        </w:rPr>
        <w:t>aux dispo</w:t>
      </w:r>
      <w:r w:rsidR="00041560">
        <w:rPr>
          <w:rFonts w:cs="Arial"/>
          <w:color w:val="000000"/>
          <w:szCs w:val="22"/>
        </w:rPr>
        <w:t>s</w:t>
      </w:r>
      <w:r w:rsidR="00080150">
        <w:rPr>
          <w:rFonts w:cs="Arial"/>
          <w:color w:val="000000"/>
          <w:szCs w:val="22"/>
        </w:rPr>
        <w:t>ition</w:t>
      </w:r>
      <w:r w:rsidR="00041560">
        <w:rPr>
          <w:rFonts w:cs="Arial"/>
          <w:color w:val="000000"/>
          <w:szCs w:val="22"/>
        </w:rPr>
        <w:t xml:space="preserve">s du Code du Travail </w:t>
      </w:r>
      <w:r w:rsidR="00041560" w:rsidRPr="00041560">
        <w:rPr>
          <w:rFonts w:cs="Arial"/>
          <w:color w:val="000000"/>
          <w:szCs w:val="22"/>
        </w:rPr>
        <w:t>(L</w:t>
      </w:r>
      <w:r w:rsidRPr="00041560">
        <w:rPr>
          <w:rFonts w:cs="Arial"/>
          <w:color w:val="000000"/>
          <w:szCs w:val="22"/>
        </w:rPr>
        <w:t>oi n° 93.1418 du 31 décembre 1993 et ses textes d'applicatio</w:t>
      </w:r>
      <w:r w:rsidR="00041560">
        <w:rPr>
          <w:rFonts w:cs="Arial"/>
          <w:color w:val="000000"/>
          <w:szCs w:val="22"/>
        </w:rPr>
        <w:t>n</w:t>
      </w:r>
      <w:r w:rsidR="00041560" w:rsidRPr="00041560">
        <w:rPr>
          <w:rFonts w:cs="Arial"/>
          <w:color w:val="000000"/>
          <w:szCs w:val="22"/>
        </w:rPr>
        <w:t>)</w:t>
      </w:r>
      <w:r w:rsidRPr="00041560">
        <w:rPr>
          <w:rFonts w:cs="Arial"/>
          <w:color w:val="000000"/>
          <w:szCs w:val="22"/>
        </w:rPr>
        <w:t>.</w:t>
      </w:r>
      <w:r w:rsidRPr="00DE3A4C">
        <w:rPr>
          <w:rFonts w:cs="Arial"/>
          <w:color w:val="000000"/>
          <w:szCs w:val="22"/>
        </w:rPr>
        <w:t xml:space="preserve"> Elle est assurée par un organisme indépendant du Titulaire.</w:t>
      </w:r>
    </w:p>
    <w:p w14:paraId="5906A0EC" w14:textId="77777777" w:rsidR="00041560" w:rsidRDefault="00041560" w:rsidP="00411BC6">
      <w:pPr>
        <w:autoSpaceDE w:val="0"/>
        <w:autoSpaceDN w:val="0"/>
        <w:adjustRightInd w:val="0"/>
        <w:jc w:val="both"/>
        <w:rPr>
          <w:rFonts w:cs="Arial"/>
          <w:szCs w:val="22"/>
        </w:rPr>
      </w:pPr>
    </w:p>
    <w:p w14:paraId="6E587132" w14:textId="2E764240" w:rsidR="00080150" w:rsidRPr="00A04476" w:rsidRDefault="00080150" w:rsidP="00411BC6">
      <w:pPr>
        <w:autoSpaceDE w:val="0"/>
        <w:autoSpaceDN w:val="0"/>
        <w:adjustRightInd w:val="0"/>
        <w:jc w:val="both"/>
        <w:rPr>
          <w:rFonts w:cs="Arial"/>
          <w:color w:val="000000"/>
          <w:szCs w:val="22"/>
        </w:rPr>
      </w:pPr>
      <w:r w:rsidRPr="00A04476">
        <w:rPr>
          <w:rFonts w:cs="Arial"/>
          <w:szCs w:val="22"/>
        </w:rPr>
        <w:t>L’opération objet du présent marché relève de la catégorie </w:t>
      </w:r>
      <w:r w:rsidR="00A25BA6" w:rsidRPr="00A04476">
        <w:rPr>
          <w:rFonts w:cs="Arial"/>
          <w:szCs w:val="22"/>
        </w:rPr>
        <w:t>2</w:t>
      </w:r>
      <w:r w:rsidRPr="00A04476">
        <w:rPr>
          <w:rFonts w:cs="Arial"/>
          <w:szCs w:val="22"/>
        </w:rPr>
        <w:t xml:space="preserve"> au sens du Code du </w:t>
      </w:r>
      <w:r w:rsidR="00041560" w:rsidRPr="00A04476">
        <w:rPr>
          <w:rFonts w:cs="Arial"/>
          <w:szCs w:val="22"/>
        </w:rPr>
        <w:t>T</w:t>
      </w:r>
      <w:r w:rsidRPr="00A04476">
        <w:rPr>
          <w:rFonts w:cs="Arial"/>
          <w:szCs w:val="22"/>
        </w:rPr>
        <w:t>ravail</w:t>
      </w:r>
      <w:r w:rsidR="00041560" w:rsidRPr="00A04476">
        <w:rPr>
          <w:rFonts w:cs="Arial"/>
          <w:szCs w:val="22"/>
        </w:rPr>
        <w:t>.</w:t>
      </w:r>
    </w:p>
    <w:p w14:paraId="51FB87D8" w14:textId="77777777" w:rsidR="00041560" w:rsidRPr="00A04476" w:rsidRDefault="00041560" w:rsidP="00411BC6">
      <w:pPr>
        <w:autoSpaceDE w:val="0"/>
        <w:autoSpaceDN w:val="0"/>
        <w:adjustRightInd w:val="0"/>
        <w:jc w:val="both"/>
        <w:rPr>
          <w:rFonts w:cs="Arial"/>
          <w:color w:val="000000"/>
          <w:szCs w:val="22"/>
        </w:rPr>
      </w:pPr>
    </w:p>
    <w:p w14:paraId="39974CE6" w14:textId="77777777" w:rsidR="00411BC6" w:rsidRPr="00DE3A4C" w:rsidRDefault="00411BC6" w:rsidP="00411BC6">
      <w:pPr>
        <w:autoSpaceDE w:val="0"/>
        <w:autoSpaceDN w:val="0"/>
        <w:adjustRightInd w:val="0"/>
        <w:jc w:val="both"/>
        <w:rPr>
          <w:rFonts w:cs="Arial"/>
          <w:color w:val="000000"/>
          <w:szCs w:val="22"/>
        </w:rPr>
      </w:pPr>
      <w:r w:rsidRPr="00A04476">
        <w:rPr>
          <w:rFonts w:cs="Arial"/>
          <w:color w:val="000000"/>
          <w:szCs w:val="22"/>
        </w:rPr>
        <w:lastRenderedPageBreak/>
        <w:t>Les dispositions relevant de cette mission sont définies par le coordonnateur dans le Plan Général de Coordination en matière de Sécurité et de Protection de Santé, qui régit de plein droit les travaux objet du présent marché.</w:t>
      </w:r>
    </w:p>
    <w:p w14:paraId="7C6DEED0"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 xml:space="preserve">Le Titulaire reconnaît expressément avoir pris, en accord avec le </w:t>
      </w:r>
      <w:r>
        <w:rPr>
          <w:rFonts w:cs="Arial"/>
          <w:color w:val="000000"/>
          <w:szCs w:val="22"/>
        </w:rPr>
        <w:t>Maître d'O</w:t>
      </w:r>
      <w:r w:rsidRPr="00DE3A4C">
        <w:rPr>
          <w:rFonts w:cs="Arial"/>
          <w:color w:val="000000"/>
          <w:szCs w:val="22"/>
        </w:rPr>
        <w:t>uvrage, toutes dispositions nécessaires au respect des textes précités, tant au niveau de la phase conception qu'à celui de la réalisation.</w:t>
      </w:r>
    </w:p>
    <w:p w14:paraId="206FAAE9"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Le Titulaire agit en concertation avec le coordonnateur. En particulier, il lui donne accès à toutes les réunions qu'il organise et lui envoie, dans un délai compatible avec l'exercice de sa mission de coordination, toutes les études qu'il a réalisées. Il agit également en concertation avec le coordonnateur pour arrêter les mesures d'organisation générale du chantier.</w:t>
      </w:r>
    </w:p>
    <w:p w14:paraId="76FC5E2B" w14:textId="31BCF85D" w:rsidR="00411BC6" w:rsidRDefault="00411BC6" w:rsidP="00411BC6">
      <w:pPr>
        <w:autoSpaceDE w:val="0"/>
        <w:autoSpaceDN w:val="0"/>
        <w:adjustRightInd w:val="0"/>
        <w:jc w:val="both"/>
        <w:rPr>
          <w:rFonts w:cs="Arial"/>
          <w:color w:val="000000"/>
          <w:szCs w:val="22"/>
        </w:rPr>
      </w:pPr>
      <w:r w:rsidRPr="00DE3A4C">
        <w:rPr>
          <w:rFonts w:cs="Arial"/>
          <w:color w:val="000000"/>
          <w:szCs w:val="22"/>
        </w:rPr>
        <w:t xml:space="preserve">Le Titulaire tient compte à ses frais de l’ensemble </w:t>
      </w:r>
      <w:r w:rsidRPr="00EC5784">
        <w:rPr>
          <w:rFonts w:cs="Arial"/>
          <w:color w:val="000000"/>
          <w:szCs w:val="22"/>
        </w:rPr>
        <w:t xml:space="preserve">des observations du coordonnateur pour exécution afin d’obtenir un accord sans réserve </w:t>
      </w:r>
      <w:r w:rsidR="00923CC4" w:rsidRPr="00EC5784">
        <w:rPr>
          <w:rFonts w:cs="Arial"/>
          <w:color w:val="000000"/>
          <w:szCs w:val="22"/>
        </w:rPr>
        <w:t>lors de la réalisation de l’ouvrage</w:t>
      </w:r>
      <w:r w:rsidRPr="00EC5784">
        <w:rPr>
          <w:rFonts w:cs="Arial"/>
          <w:color w:val="000000"/>
          <w:szCs w:val="22"/>
        </w:rPr>
        <w:t>.</w:t>
      </w:r>
    </w:p>
    <w:p w14:paraId="7745160C" w14:textId="77777777" w:rsidR="00923CC4" w:rsidRDefault="00923CC4" w:rsidP="00923CC4"/>
    <w:p w14:paraId="33ED270F" w14:textId="77777777" w:rsidR="00411BC6" w:rsidRDefault="00411BC6" w:rsidP="00411BC6">
      <w:pPr>
        <w:autoSpaceDE w:val="0"/>
        <w:autoSpaceDN w:val="0"/>
        <w:adjustRightInd w:val="0"/>
        <w:jc w:val="center"/>
        <w:rPr>
          <w:rFonts w:cs="Arial"/>
          <w:color w:val="000000"/>
          <w:szCs w:val="22"/>
        </w:rPr>
      </w:pPr>
    </w:p>
    <w:p w14:paraId="2C002EEF" w14:textId="77777777" w:rsidR="00411BC6" w:rsidRPr="00DE3A4C" w:rsidRDefault="00411BC6" w:rsidP="00411BC6">
      <w:pPr>
        <w:autoSpaceDE w:val="0"/>
        <w:autoSpaceDN w:val="0"/>
        <w:adjustRightInd w:val="0"/>
        <w:jc w:val="center"/>
        <w:rPr>
          <w:rFonts w:cs="Arial"/>
          <w:color w:val="000000"/>
          <w:szCs w:val="22"/>
        </w:rPr>
      </w:pPr>
    </w:p>
    <w:p w14:paraId="1E15616A" w14:textId="1ECEF73F" w:rsidR="00411BC6" w:rsidRPr="00A04476" w:rsidRDefault="00411BC6" w:rsidP="00490070">
      <w:pPr>
        <w:pStyle w:val="Titre1"/>
        <w:numPr>
          <w:ilvl w:val="0"/>
          <w:numId w:val="7"/>
        </w:numPr>
        <w:jc w:val="both"/>
        <w:rPr>
          <w:rFonts w:cs="Arial"/>
          <w:bCs w:val="0"/>
          <w:color w:val="000000"/>
          <w:szCs w:val="22"/>
        </w:rPr>
      </w:pPr>
      <w:r>
        <w:rPr>
          <w:rFonts w:cs="Arial"/>
          <w:bCs w:val="0"/>
          <w:color w:val="000000"/>
          <w:szCs w:val="22"/>
        </w:rPr>
        <w:t xml:space="preserve"> </w:t>
      </w:r>
      <w:bookmarkStart w:id="54" w:name="_Toc201307618"/>
      <w:r w:rsidRPr="00A04476">
        <w:rPr>
          <w:rFonts w:cs="Arial"/>
          <w:bCs w:val="0"/>
          <w:color w:val="000000"/>
          <w:szCs w:val="22"/>
        </w:rPr>
        <w:t>CONTROLES TECHNIQUES</w:t>
      </w:r>
      <w:bookmarkEnd w:id="54"/>
      <w:r w:rsidRPr="00A04476">
        <w:rPr>
          <w:rFonts w:cs="Arial"/>
          <w:bCs w:val="0"/>
          <w:color w:val="000000"/>
          <w:szCs w:val="22"/>
        </w:rPr>
        <w:t xml:space="preserve"> </w:t>
      </w:r>
    </w:p>
    <w:p w14:paraId="653610F2" w14:textId="39A108E5" w:rsidR="00411BC6" w:rsidRPr="00A04476" w:rsidRDefault="00411BC6" w:rsidP="00A04476">
      <w:pPr>
        <w:numPr>
          <w:ilvl w:val="1"/>
          <w:numId w:val="7"/>
        </w:numPr>
        <w:jc w:val="both"/>
      </w:pPr>
      <w:r w:rsidRPr="00A04476">
        <w:t xml:space="preserve"> Le CEA a confié une mission de contrôle technique à un organisme indépendant.</w:t>
      </w:r>
    </w:p>
    <w:p w14:paraId="66350953" w14:textId="77777777" w:rsidR="00052F27" w:rsidRPr="00A04476" w:rsidRDefault="00052F27" w:rsidP="00411BC6">
      <w:pPr>
        <w:jc w:val="both"/>
      </w:pPr>
    </w:p>
    <w:p w14:paraId="1BB3A732" w14:textId="77777777" w:rsidR="00411BC6" w:rsidRPr="00A04476" w:rsidRDefault="00411BC6" w:rsidP="00411BC6">
      <w:pPr>
        <w:jc w:val="both"/>
      </w:pPr>
      <w:r w:rsidRPr="00A04476">
        <w:t>Le Titulaire s'engage à ses frais :</w:t>
      </w:r>
    </w:p>
    <w:p w14:paraId="5621EE2C" w14:textId="77777777" w:rsidR="00411BC6" w:rsidRPr="00DA11DF" w:rsidRDefault="00411BC6" w:rsidP="00490070">
      <w:pPr>
        <w:numPr>
          <w:ilvl w:val="0"/>
          <w:numId w:val="15"/>
        </w:numPr>
        <w:jc w:val="both"/>
      </w:pPr>
      <w:r w:rsidRPr="00A04476">
        <w:t>à faire parvenir au</w:t>
      </w:r>
      <w:r w:rsidRPr="00DA11DF">
        <w:t xml:space="preserve"> Contrôleur Technique (avec copie au CEA) tous les éléments que le Contrôleur Technique estime nécessaires à l’accomplissement de sa mission,</w:t>
      </w:r>
    </w:p>
    <w:p w14:paraId="6EBAF2FC" w14:textId="77777777" w:rsidR="00411BC6" w:rsidRPr="00DA11DF" w:rsidRDefault="00411BC6" w:rsidP="00490070">
      <w:pPr>
        <w:numPr>
          <w:ilvl w:val="0"/>
          <w:numId w:val="15"/>
        </w:numPr>
        <w:jc w:val="both"/>
      </w:pPr>
      <w:r w:rsidRPr="00DA11DF">
        <w:t>à tenir compte de l'ensemble des observations du Contrôleur Technique que le CEA lui transmet pour la mise en œuvre des mesures correctives afin d'aboutir à l'obtention de l'accord sans réserve du Contrôleur Technique, tant au stade des études que de la réalisation de l’Ouvrage.</w:t>
      </w:r>
    </w:p>
    <w:p w14:paraId="1508A80F" w14:textId="77777777" w:rsidR="00411BC6" w:rsidRDefault="00411BC6" w:rsidP="00411BC6">
      <w:pPr>
        <w:jc w:val="both"/>
      </w:pPr>
      <w:r w:rsidRPr="00DA11DF">
        <w:t>En cas de désaccord avec le Contrôleur Technique, le Titulaire doit justifier sa position avec l’obligation d’obtenir l’accord du Contrôleur Technique.</w:t>
      </w:r>
    </w:p>
    <w:p w14:paraId="0823FA54" w14:textId="77777777" w:rsidR="00052F27" w:rsidRDefault="00052F27" w:rsidP="00411BC6">
      <w:pPr>
        <w:jc w:val="both"/>
      </w:pPr>
    </w:p>
    <w:p w14:paraId="2FF53AD5" w14:textId="1DFE83FE" w:rsidR="00411BC6" w:rsidRPr="00EC5784" w:rsidRDefault="00411BC6" w:rsidP="00490070">
      <w:pPr>
        <w:numPr>
          <w:ilvl w:val="1"/>
          <w:numId w:val="7"/>
        </w:numPr>
        <w:jc w:val="both"/>
      </w:pPr>
      <w:r w:rsidRPr="00EC5784">
        <w:t>Le Titulaire prend à sa charge les contrôles de conformité des installations dans le cadre du décret du 14 novembre 1988 et de la norme NFC 15.100.</w:t>
      </w:r>
    </w:p>
    <w:p w14:paraId="6DDEC89B" w14:textId="77777777" w:rsidR="00411BC6" w:rsidRPr="00EC5784" w:rsidRDefault="00411BC6" w:rsidP="00411BC6">
      <w:pPr>
        <w:jc w:val="both"/>
      </w:pPr>
      <w:r w:rsidRPr="00EC5784">
        <w:t>Préalablement aux opérations de réception, le Titulaire remet au CEA les procès-verbaux de contrôle de conformité des travaux qu’il a réalisés, établis par un organisme agréé.</w:t>
      </w:r>
    </w:p>
    <w:p w14:paraId="16C2CA3D" w14:textId="77777777" w:rsidR="00411BC6" w:rsidRPr="00EC5784" w:rsidRDefault="00411BC6" w:rsidP="00411BC6">
      <w:pPr>
        <w:jc w:val="both"/>
      </w:pPr>
      <w:r w:rsidRPr="00EC5784">
        <w:t xml:space="preserve">Ce bordereau doit être exempt de toute réserve. </w:t>
      </w:r>
    </w:p>
    <w:p w14:paraId="49D5373D" w14:textId="78D69F49" w:rsidR="00052F27" w:rsidRPr="00EC5784" w:rsidRDefault="00052F27" w:rsidP="00411BC6">
      <w:pPr>
        <w:jc w:val="both"/>
      </w:pPr>
    </w:p>
    <w:p w14:paraId="63F5516F" w14:textId="77777777" w:rsidR="00F70591" w:rsidRPr="00EC5784" w:rsidRDefault="00F70591" w:rsidP="00F70591">
      <w:pPr>
        <w:numPr>
          <w:ilvl w:val="1"/>
          <w:numId w:val="7"/>
        </w:numPr>
        <w:autoSpaceDE w:val="0"/>
        <w:autoSpaceDN w:val="0"/>
        <w:adjustRightInd w:val="0"/>
        <w:jc w:val="both"/>
      </w:pPr>
      <w:r w:rsidRPr="00EC5784">
        <w:t xml:space="preserve">Le CEA procède aux contrôles de conformité réglementaires en vigueur à la date de la réception, des installations sauf pour le lot ascenseur (lequel doit ses propres contrôles conformément à la réglementation en vigueur), via un organisme de contrôle réglementaire. Pendant les Opérations de réception, le Titulaire procède à la mise en conformité des travaux qu’il a réalisés sur la base des contrôles effectués par l’organisme missionné par le CEA. La réception définitive du lot concerné est prononcée définitivement lorsque les rapports de contrôles réglementaires sont vierges de toute non-conformité. </w:t>
      </w:r>
    </w:p>
    <w:p w14:paraId="764DC8C4" w14:textId="736BA211" w:rsidR="00F70591" w:rsidRPr="00F70591" w:rsidRDefault="00F70591" w:rsidP="00F70591">
      <w:pPr>
        <w:pStyle w:val="Paragraphedeliste"/>
        <w:autoSpaceDE w:val="0"/>
        <w:autoSpaceDN w:val="0"/>
        <w:adjustRightInd w:val="0"/>
        <w:ind w:left="0"/>
        <w:rPr>
          <w:rFonts w:cs="Arial"/>
          <w:color w:val="000000"/>
          <w:szCs w:val="22"/>
        </w:rPr>
      </w:pPr>
    </w:p>
    <w:p w14:paraId="00D3D269" w14:textId="77777777" w:rsidR="00411BC6" w:rsidRPr="000F72FC" w:rsidRDefault="00411BC6" w:rsidP="00411BC6">
      <w:pPr>
        <w:jc w:val="both"/>
      </w:pPr>
    </w:p>
    <w:p w14:paraId="593BB20D" w14:textId="77777777" w:rsidR="00411BC6" w:rsidRPr="00B02EE4" w:rsidRDefault="00411BC6" w:rsidP="00490070">
      <w:pPr>
        <w:pStyle w:val="Titre1"/>
        <w:numPr>
          <w:ilvl w:val="0"/>
          <w:numId w:val="7"/>
        </w:numPr>
      </w:pPr>
      <w:r>
        <w:t xml:space="preserve"> </w:t>
      </w:r>
      <w:bookmarkStart w:id="55" w:name="_Toc201307619"/>
      <w:r w:rsidRPr="00B02EE4">
        <w:t>REMISE DE DOCUMENTS</w:t>
      </w:r>
      <w:bookmarkEnd w:id="55"/>
    </w:p>
    <w:p w14:paraId="622A877F" w14:textId="77777777" w:rsidR="00411BC6" w:rsidRDefault="00411BC6" w:rsidP="00411BC6">
      <w:pPr>
        <w:autoSpaceDE w:val="0"/>
        <w:autoSpaceDN w:val="0"/>
        <w:adjustRightInd w:val="0"/>
        <w:jc w:val="both"/>
        <w:rPr>
          <w:rFonts w:cs="Arial"/>
          <w:color w:val="000000"/>
          <w:szCs w:val="22"/>
        </w:rPr>
      </w:pPr>
      <w:r w:rsidRPr="00B02EE4">
        <w:rPr>
          <w:rFonts w:cs="Arial"/>
          <w:color w:val="000000"/>
          <w:szCs w:val="22"/>
        </w:rPr>
        <w:t>Dans le cadre du présent marché, le Titulaire doit remettre l’ensemble des documents demandés dans le cahier des charges précité ainsi que les documents suivants :</w:t>
      </w:r>
    </w:p>
    <w:p w14:paraId="149CF239" w14:textId="77777777" w:rsidR="00411BC6" w:rsidRDefault="00411BC6" w:rsidP="00411BC6">
      <w:pPr>
        <w:autoSpaceDE w:val="0"/>
        <w:autoSpaceDN w:val="0"/>
        <w:adjustRightInd w:val="0"/>
        <w:jc w:val="both"/>
        <w:rPr>
          <w:rFonts w:cs="Arial"/>
          <w:color w:val="000000"/>
          <w:szCs w:val="22"/>
        </w:rPr>
      </w:pPr>
    </w:p>
    <w:p w14:paraId="64053B70"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Avant les travaux</w:t>
      </w:r>
    </w:p>
    <w:p w14:paraId="37C62383" w14:textId="77777777" w:rsidR="00F71ABE" w:rsidRDefault="00411BC6" w:rsidP="00F71ABE">
      <w:pPr>
        <w:numPr>
          <w:ilvl w:val="0"/>
          <w:numId w:val="2"/>
        </w:numPr>
        <w:tabs>
          <w:tab w:val="clear" w:pos="720"/>
          <w:tab w:val="num" w:pos="-1800"/>
        </w:tabs>
        <w:autoSpaceDE w:val="0"/>
        <w:autoSpaceDN w:val="0"/>
        <w:adjustRightInd w:val="0"/>
        <w:ind w:left="360"/>
        <w:jc w:val="both"/>
        <w:rPr>
          <w:rFonts w:cs="Arial"/>
          <w:bCs/>
          <w:color w:val="000000"/>
          <w:szCs w:val="22"/>
          <w:u w:val="single"/>
        </w:rPr>
      </w:pPr>
      <w:r w:rsidRPr="00F71ABE">
        <w:rPr>
          <w:rFonts w:cs="Arial"/>
          <w:color w:val="000000"/>
          <w:szCs w:val="22"/>
        </w:rPr>
        <w:t>un planning prévisionnel détaillé des travaux,</w:t>
      </w:r>
    </w:p>
    <w:p w14:paraId="474D1AAD" w14:textId="77777777" w:rsidR="00411BC6" w:rsidRPr="00A25BA6" w:rsidRDefault="00411BC6" w:rsidP="00F71ABE">
      <w:pPr>
        <w:numPr>
          <w:ilvl w:val="0"/>
          <w:numId w:val="2"/>
        </w:numPr>
        <w:tabs>
          <w:tab w:val="clear" w:pos="720"/>
          <w:tab w:val="num" w:pos="-1080"/>
        </w:tabs>
        <w:autoSpaceDE w:val="0"/>
        <w:autoSpaceDN w:val="0"/>
        <w:adjustRightInd w:val="0"/>
        <w:ind w:left="360"/>
        <w:jc w:val="both"/>
        <w:rPr>
          <w:rFonts w:cs="Arial"/>
          <w:bCs/>
          <w:color w:val="000000"/>
          <w:szCs w:val="22"/>
          <w:u w:val="single"/>
        </w:rPr>
      </w:pPr>
      <w:r w:rsidRPr="00A25BA6">
        <w:rPr>
          <w:rFonts w:cs="Arial"/>
          <w:color w:val="000000"/>
          <w:szCs w:val="22"/>
        </w:rPr>
        <w:t>le projet des installations de chantier et des ouvrages provisoires.</w:t>
      </w:r>
    </w:p>
    <w:p w14:paraId="088D3BE8" w14:textId="758970E4" w:rsidR="00411BC6" w:rsidRDefault="00A25BA6" w:rsidP="00F71ABE">
      <w:pPr>
        <w:numPr>
          <w:ilvl w:val="0"/>
          <w:numId w:val="2"/>
        </w:numPr>
        <w:tabs>
          <w:tab w:val="clear" w:pos="720"/>
          <w:tab w:val="num" w:pos="0"/>
        </w:tabs>
        <w:autoSpaceDE w:val="0"/>
        <w:autoSpaceDN w:val="0"/>
        <w:adjustRightInd w:val="0"/>
        <w:ind w:left="360"/>
        <w:jc w:val="both"/>
        <w:rPr>
          <w:rFonts w:cs="Arial"/>
          <w:color w:val="000000"/>
          <w:szCs w:val="22"/>
        </w:rPr>
      </w:pPr>
      <w:r w:rsidRPr="00A25BA6">
        <w:rPr>
          <w:rFonts w:cs="Arial"/>
          <w:color w:val="000000"/>
          <w:szCs w:val="22"/>
        </w:rPr>
        <w:t>1</w:t>
      </w:r>
      <w:r w:rsidR="00411BC6" w:rsidRPr="00A25BA6">
        <w:rPr>
          <w:rFonts w:cs="Arial"/>
          <w:color w:val="000000"/>
          <w:szCs w:val="22"/>
        </w:rPr>
        <w:t xml:space="preserve"> mois après la date de prise d’effet du présent marché, l’ensemble</w:t>
      </w:r>
      <w:r w:rsidR="00411BC6" w:rsidRPr="00B02EE4">
        <w:rPr>
          <w:rFonts w:cs="Arial"/>
          <w:color w:val="000000"/>
          <w:szCs w:val="22"/>
        </w:rPr>
        <w:t xml:space="preserve"> des</w:t>
      </w:r>
      <w:r w:rsidR="00411BC6">
        <w:rPr>
          <w:rFonts w:cs="Arial"/>
          <w:color w:val="000000"/>
          <w:szCs w:val="22"/>
        </w:rPr>
        <w:t xml:space="preserve"> documents d’études d’exécution.</w:t>
      </w:r>
    </w:p>
    <w:p w14:paraId="2D3FD779" w14:textId="4F398FA1"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Ces documents</w:t>
      </w:r>
      <w:r>
        <w:rPr>
          <w:rFonts w:cs="Arial"/>
          <w:color w:val="000000"/>
          <w:szCs w:val="22"/>
        </w:rPr>
        <w:t xml:space="preserve"> </w:t>
      </w:r>
      <w:r w:rsidRPr="00B02EE4">
        <w:rPr>
          <w:rFonts w:cs="Arial"/>
          <w:color w:val="000000"/>
          <w:szCs w:val="22"/>
        </w:rPr>
        <w:t xml:space="preserve">sont </w:t>
      </w:r>
      <w:r w:rsidRPr="00A25BA6">
        <w:rPr>
          <w:rFonts w:cs="Arial"/>
          <w:color w:val="000000"/>
          <w:szCs w:val="22"/>
        </w:rPr>
        <w:t xml:space="preserve">remis en </w:t>
      </w:r>
      <w:r w:rsidR="00A25BA6" w:rsidRPr="00A25BA6">
        <w:rPr>
          <w:rFonts w:cs="Arial"/>
          <w:color w:val="000000"/>
          <w:szCs w:val="22"/>
        </w:rPr>
        <w:t xml:space="preserve">exemplaires </w:t>
      </w:r>
      <w:r w:rsidR="0088013A" w:rsidRPr="00A25BA6">
        <w:rPr>
          <w:rFonts w:cs="Arial"/>
          <w:b/>
          <w:bCs/>
          <w:color w:val="000000"/>
          <w:szCs w:val="22"/>
        </w:rPr>
        <w:t xml:space="preserve">électroniques </w:t>
      </w:r>
      <w:r w:rsidRPr="00A25BA6">
        <w:rPr>
          <w:rFonts w:cs="Arial"/>
          <w:b/>
          <w:bCs/>
          <w:color w:val="000000"/>
          <w:szCs w:val="22"/>
        </w:rPr>
        <w:t>au Maître d’œuvre</w:t>
      </w:r>
      <w:r w:rsidR="00A25BA6" w:rsidRPr="00A25BA6">
        <w:rPr>
          <w:rFonts w:cs="Arial"/>
          <w:b/>
          <w:bCs/>
          <w:color w:val="000000"/>
          <w:szCs w:val="22"/>
        </w:rPr>
        <w:t xml:space="preserve">, au bureau de contrôle et </w:t>
      </w:r>
      <w:r w:rsidRPr="00A25BA6">
        <w:rPr>
          <w:rFonts w:cs="Arial"/>
          <w:b/>
          <w:bCs/>
          <w:color w:val="000000"/>
          <w:szCs w:val="22"/>
        </w:rPr>
        <w:t>au CEA</w:t>
      </w:r>
      <w:r w:rsidRPr="00A25BA6">
        <w:rPr>
          <w:rFonts w:cs="Arial"/>
          <w:color w:val="000000"/>
          <w:szCs w:val="22"/>
        </w:rPr>
        <w:t xml:space="preserve"> pour validation, laquelle est formalisée par l’apposition du tampon VSO (Vu Sans Observation).</w:t>
      </w:r>
    </w:p>
    <w:p w14:paraId="053A0C89" w14:textId="77777777" w:rsidR="00411BC6" w:rsidRPr="00B02EE4" w:rsidRDefault="00411BC6" w:rsidP="00411BC6">
      <w:pPr>
        <w:autoSpaceDE w:val="0"/>
        <w:autoSpaceDN w:val="0"/>
        <w:adjustRightInd w:val="0"/>
        <w:jc w:val="both"/>
        <w:rPr>
          <w:rFonts w:cs="Arial"/>
          <w:color w:val="000000"/>
          <w:szCs w:val="22"/>
        </w:rPr>
      </w:pPr>
    </w:p>
    <w:p w14:paraId="1EFF9380"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En cours de travaux</w:t>
      </w:r>
    </w:p>
    <w:p w14:paraId="4DCA6406" w14:textId="77777777" w:rsidR="00411BC6" w:rsidRPr="00A25BA6" w:rsidRDefault="00411BC6" w:rsidP="00490070">
      <w:pPr>
        <w:numPr>
          <w:ilvl w:val="0"/>
          <w:numId w:val="13"/>
        </w:numPr>
        <w:autoSpaceDE w:val="0"/>
        <w:autoSpaceDN w:val="0"/>
        <w:adjustRightInd w:val="0"/>
        <w:jc w:val="both"/>
        <w:rPr>
          <w:rFonts w:cs="Arial"/>
          <w:color w:val="000000"/>
          <w:szCs w:val="22"/>
        </w:rPr>
      </w:pPr>
      <w:r w:rsidRPr="00B02EE4">
        <w:rPr>
          <w:rFonts w:cs="Arial"/>
          <w:color w:val="000000"/>
          <w:szCs w:val="22"/>
        </w:rPr>
        <w:t xml:space="preserve">le Titulaire doit tenir à jour le planning de ses travaux ainsi que le dossier descriptif des installations, Bon Pour Exécution, pour tenir compte des éventuelles évolutions et assurer la </w:t>
      </w:r>
      <w:r w:rsidRPr="00A25BA6">
        <w:rPr>
          <w:rFonts w:cs="Arial"/>
          <w:color w:val="000000"/>
          <w:szCs w:val="22"/>
        </w:rPr>
        <w:t>traçabilité jusqu’au dossier Tel Que Construit (TQC).</w:t>
      </w:r>
    </w:p>
    <w:p w14:paraId="2785F53E" w14:textId="70CDD1ED" w:rsidR="0088013A" w:rsidRPr="0088013A" w:rsidRDefault="0088013A" w:rsidP="00A25BA6">
      <w:pPr>
        <w:autoSpaceDE w:val="0"/>
        <w:autoSpaceDN w:val="0"/>
        <w:adjustRightInd w:val="0"/>
        <w:ind w:left="360"/>
        <w:jc w:val="both"/>
        <w:rPr>
          <w:rFonts w:cs="Arial"/>
          <w:b/>
          <w:i/>
          <w:color w:val="E36C0A" w:themeColor="accent6" w:themeShade="BF"/>
          <w:szCs w:val="22"/>
        </w:rPr>
      </w:pPr>
    </w:p>
    <w:p w14:paraId="1759BDB2" w14:textId="77777777" w:rsidR="00411BC6" w:rsidRPr="00B02EE4" w:rsidRDefault="00411BC6" w:rsidP="00411BC6">
      <w:pPr>
        <w:autoSpaceDE w:val="0"/>
        <w:autoSpaceDN w:val="0"/>
        <w:adjustRightInd w:val="0"/>
        <w:jc w:val="both"/>
        <w:rPr>
          <w:rFonts w:cs="Arial"/>
          <w:color w:val="000000"/>
          <w:szCs w:val="22"/>
        </w:rPr>
      </w:pPr>
    </w:p>
    <w:p w14:paraId="68CF11AE"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 la fin des travaux</w:t>
      </w:r>
    </w:p>
    <w:p w14:paraId="5204407E" w14:textId="6A043A95" w:rsidR="00411BC6" w:rsidRDefault="00411BC6" w:rsidP="00411BC6">
      <w:pPr>
        <w:autoSpaceDE w:val="0"/>
        <w:autoSpaceDN w:val="0"/>
        <w:adjustRightInd w:val="0"/>
        <w:jc w:val="both"/>
        <w:rPr>
          <w:rFonts w:cs="Arial"/>
          <w:color w:val="000000"/>
          <w:szCs w:val="22"/>
        </w:rPr>
      </w:pPr>
      <w:r w:rsidRPr="00A25BA6">
        <w:rPr>
          <w:rFonts w:cs="Arial"/>
          <w:color w:val="000000"/>
          <w:szCs w:val="22"/>
        </w:rPr>
        <w:t xml:space="preserve">Préalablement aux opérations de réception, le Titulaire remet, en </w:t>
      </w:r>
      <w:r w:rsidR="00A25BA6" w:rsidRPr="00A25BA6">
        <w:rPr>
          <w:rFonts w:cs="Arial"/>
          <w:color w:val="000000"/>
          <w:szCs w:val="22"/>
        </w:rPr>
        <w:t>1</w:t>
      </w:r>
      <w:r w:rsidRPr="00A25BA6">
        <w:rPr>
          <w:rFonts w:cs="Arial"/>
          <w:color w:val="000000"/>
          <w:szCs w:val="22"/>
        </w:rPr>
        <w:t xml:space="preserve"> </w:t>
      </w:r>
      <w:r w:rsidR="0012385C" w:rsidRPr="00A25BA6">
        <w:rPr>
          <w:rFonts w:cs="Arial"/>
          <w:color w:val="000000"/>
          <w:szCs w:val="22"/>
        </w:rPr>
        <w:t xml:space="preserve">exemplaire papier  </w:t>
      </w:r>
      <w:r w:rsidR="00A25BA6" w:rsidRPr="00A25BA6">
        <w:rPr>
          <w:rFonts w:cs="Arial"/>
          <w:color w:val="000000"/>
          <w:szCs w:val="22"/>
        </w:rPr>
        <w:t>et</w:t>
      </w:r>
      <w:r w:rsidR="0012385C" w:rsidRPr="00A25BA6">
        <w:rPr>
          <w:rFonts w:cs="Arial"/>
          <w:color w:val="000000"/>
          <w:szCs w:val="22"/>
        </w:rPr>
        <w:t xml:space="preserve"> électroniques</w:t>
      </w:r>
      <w:r w:rsidRPr="00A25BA6">
        <w:rPr>
          <w:rFonts w:cs="Arial"/>
          <w:color w:val="000000"/>
          <w:szCs w:val="22"/>
        </w:rPr>
        <w:t>, le Dossier des Ouvrages Exécutés</w:t>
      </w:r>
      <w:r w:rsidRPr="00B02EE4">
        <w:rPr>
          <w:rFonts w:cs="Arial"/>
          <w:color w:val="000000"/>
          <w:szCs w:val="22"/>
        </w:rPr>
        <w:t xml:space="preserve"> (DOE)</w:t>
      </w:r>
      <w:r>
        <w:rPr>
          <w:rFonts w:cs="Arial"/>
          <w:color w:val="000000"/>
          <w:szCs w:val="22"/>
        </w:rPr>
        <w:t xml:space="preserve"> qui doit être accepté par le CEA. Le </w:t>
      </w:r>
      <w:r w:rsidRPr="00EC5784">
        <w:rPr>
          <w:rFonts w:cs="Arial"/>
          <w:color w:val="000000"/>
          <w:szCs w:val="22"/>
        </w:rPr>
        <w:t>DOE comprend, a minima, les documents exigés au Cahier des charges, structuré conformément aux dispositions de la note technique référencée ST/E/NT/3449</w:t>
      </w:r>
      <w:r w:rsidR="00041560" w:rsidRPr="00EC5784">
        <w:rPr>
          <w:rFonts w:cs="Arial"/>
          <w:color w:val="000000"/>
          <w:szCs w:val="22"/>
        </w:rPr>
        <w:t xml:space="preserve"> </w:t>
      </w:r>
      <w:r w:rsidRPr="00EC5784">
        <w:rPr>
          <w:rFonts w:cs="Arial"/>
          <w:color w:val="000000"/>
          <w:szCs w:val="22"/>
        </w:rPr>
        <w:t xml:space="preserve">à l’indice en vigueur à la date de </w:t>
      </w:r>
      <w:r w:rsidR="001669C9" w:rsidRPr="00EC5784">
        <w:rPr>
          <w:rFonts w:cs="Arial"/>
          <w:color w:val="000000"/>
          <w:szCs w:val="22"/>
        </w:rPr>
        <w:t>notification</w:t>
      </w:r>
      <w:r w:rsidRPr="00EC5784">
        <w:rPr>
          <w:rFonts w:cs="Arial"/>
          <w:color w:val="000000"/>
          <w:szCs w:val="22"/>
        </w:rPr>
        <w:t xml:space="preserve"> du marché.</w:t>
      </w:r>
    </w:p>
    <w:p w14:paraId="38922D85" w14:textId="77777777" w:rsidR="00411BC6" w:rsidRPr="00F069F5" w:rsidRDefault="00411BC6" w:rsidP="00411BC6">
      <w:pPr>
        <w:autoSpaceDE w:val="0"/>
        <w:autoSpaceDN w:val="0"/>
        <w:adjustRightInd w:val="0"/>
        <w:jc w:val="both"/>
        <w:rPr>
          <w:rFonts w:cs="Arial"/>
          <w:color w:val="000000"/>
          <w:szCs w:val="22"/>
        </w:rPr>
      </w:pPr>
    </w:p>
    <w:p w14:paraId="5AE927F9" w14:textId="77777777" w:rsidR="00411BC6" w:rsidRPr="00F069F5" w:rsidRDefault="00411BC6" w:rsidP="00411BC6">
      <w:pPr>
        <w:autoSpaceDE w:val="0"/>
        <w:autoSpaceDN w:val="0"/>
        <w:adjustRightInd w:val="0"/>
        <w:jc w:val="both"/>
        <w:rPr>
          <w:rFonts w:cs="Arial"/>
          <w:color w:val="000000"/>
          <w:szCs w:val="22"/>
        </w:rPr>
      </w:pPr>
      <w:r w:rsidRPr="00F069F5">
        <w:rPr>
          <w:rFonts w:cs="Arial"/>
          <w:color w:val="000000"/>
          <w:szCs w:val="22"/>
        </w:rPr>
        <w:t xml:space="preserve">Si la réception est assortie de réserves, le Titulaire doit lever ces réserves </w:t>
      </w:r>
      <w:r>
        <w:rPr>
          <w:rFonts w:cs="Arial"/>
          <w:color w:val="000000"/>
          <w:szCs w:val="22"/>
        </w:rPr>
        <w:t>dans un délai précisé dans le procès-verbal</w:t>
      </w:r>
      <w:r w:rsidRPr="00F069F5">
        <w:rPr>
          <w:rFonts w:cs="Arial"/>
          <w:color w:val="000000"/>
          <w:szCs w:val="22"/>
        </w:rPr>
        <w:t xml:space="preserve"> de réception et mettre à jour le DOE.</w:t>
      </w:r>
    </w:p>
    <w:p w14:paraId="3DAF616F" w14:textId="0E47FE57" w:rsidR="00411BC6" w:rsidRPr="00A04476" w:rsidRDefault="00411BC6" w:rsidP="00411BC6">
      <w:pPr>
        <w:autoSpaceDE w:val="0"/>
        <w:autoSpaceDN w:val="0"/>
        <w:adjustRightInd w:val="0"/>
        <w:jc w:val="both"/>
        <w:rPr>
          <w:rFonts w:cs="Arial"/>
          <w:color w:val="000000"/>
          <w:szCs w:val="22"/>
        </w:rPr>
      </w:pPr>
      <w:r w:rsidRPr="00F069F5">
        <w:rPr>
          <w:rFonts w:cs="Arial"/>
          <w:color w:val="000000"/>
          <w:szCs w:val="22"/>
        </w:rPr>
        <w:t xml:space="preserve">Le Titulaire remet alors le DOE définitif, qui doit être accepté </w:t>
      </w:r>
      <w:r w:rsidRPr="00A04476">
        <w:rPr>
          <w:rFonts w:cs="Arial"/>
          <w:color w:val="000000"/>
          <w:szCs w:val="22"/>
        </w:rPr>
        <w:t xml:space="preserve">par le CEA, </w:t>
      </w:r>
      <w:r w:rsidR="00A25BA6" w:rsidRPr="00A04476">
        <w:rPr>
          <w:rFonts w:cs="Arial"/>
          <w:color w:val="000000"/>
          <w:szCs w:val="22"/>
        </w:rPr>
        <w:t>à la réception.</w:t>
      </w:r>
    </w:p>
    <w:p w14:paraId="0C39C155" w14:textId="05476D99" w:rsidR="00411BC6" w:rsidRPr="009D5E2F" w:rsidRDefault="00411BC6" w:rsidP="00411BC6">
      <w:pPr>
        <w:autoSpaceDE w:val="0"/>
        <w:autoSpaceDN w:val="0"/>
        <w:adjustRightInd w:val="0"/>
        <w:jc w:val="both"/>
        <w:rPr>
          <w:rFonts w:cs="Arial"/>
          <w:color w:val="000000"/>
          <w:szCs w:val="22"/>
        </w:rPr>
      </w:pPr>
      <w:r w:rsidRPr="00A04476">
        <w:rPr>
          <w:rFonts w:cs="Arial"/>
          <w:color w:val="000000"/>
          <w:szCs w:val="22"/>
        </w:rPr>
        <w:t xml:space="preserve">A défaut, il est fait application des pénalités de retard prévues à l’article </w:t>
      </w:r>
      <w:r w:rsidRPr="00A04476">
        <w:rPr>
          <w:rFonts w:cs="Arial"/>
          <w:color w:val="000000"/>
          <w:szCs w:val="22"/>
        </w:rPr>
        <w:fldChar w:fldCharType="begin"/>
      </w:r>
      <w:r w:rsidRPr="00A04476">
        <w:rPr>
          <w:rFonts w:cs="Arial"/>
          <w:color w:val="000000"/>
          <w:szCs w:val="22"/>
        </w:rPr>
        <w:instrText xml:space="preserve"> REF _Ref228615160 \r \h  \* MERGEFORMAT </w:instrText>
      </w:r>
      <w:r w:rsidRPr="00A04476">
        <w:rPr>
          <w:rFonts w:cs="Arial"/>
          <w:color w:val="000000"/>
          <w:szCs w:val="22"/>
        </w:rPr>
      </w:r>
      <w:r w:rsidRPr="00A04476">
        <w:rPr>
          <w:rFonts w:cs="Arial"/>
          <w:color w:val="000000"/>
          <w:szCs w:val="22"/>
        </w:rPr>
        <w:fldChar w:fldCharType="separate"/>
      </w:r>
      <w:r w:rsidR="00A04476" w:rsidRPr="00A04476">
        <w:rPr>
          <w:rFonts w:cs="Arial"/>
          <w:color w:val="000000"/>
          <w:szCs w:val="22"/>
        </w:rPr>
        <w:t>20</w:t>
      </w:r>
      <w:r w:rsidRPr="00A04476">
        <w:rPr>
          <w:rFonts w:cs="Arial"/>
          <w:color w:val="000000"/>
          <w:szCs w:val="22"/>
        </w:rPr>
        <w:t>.1 -</w:t>
      </w:r>
      <w:r w:rsidRPr="00A04476">
        <w:rPr>
          <w:rFonts w:cs="Arial"/>
          <w:color w:val="000000"/>
          <w:szCs w:val="22"/>
        </w:rPr>
        <w:fldChar w:fldCharType="end"/>
      </w:r>
      <w:r w:rsidRPr="00A04476">
        <w:rPr>
          <w:rFonts w:cs="Arial"/>
          <w:color w:val="000000"/>
          <w:szCs w:val="22"/>
        </w:rPr>
        <w:t xml:space="preserve"> du présent marché.</w:t>
      </w:r>
    </w:p>
    <w:p w14:paraId="1EBAA3D6" w14:textId="77777777" w:rsidR="00411BC6" w:rsidRPr="009D5E2F" w:rsidRDefault="00411BC6" w:rsidP="00411BC6">
      <w:pPr>
        <w:autoSpaceDE w:val="0"/>
        <w:autoSpaceDN w:val="0"/>
        <w:adjustRightInd w:val="0"/>
        <w:jc w:val="both"/>
        <w:rPr>
          <w:rFonts w:cs="Arial"/>
          <w:color w:val="000000"/>
          <w:szCs w:val="22"/>
        </w:rPr>
      </w:pPr>
    </w:p>
    <w:p w14:paraId="792C06EE"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Format des documents</w:t>
      </w:r>
    </w:p>
    <w:p w14:paraId="2912CF86"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Tous les dossiers remis par le Titulaire sont réalisés aux formats suivants (ou strictement compatibles) :</w:t>
      </w:r>
    </w:p>
    <w:p w14:paraId="51B01348" w14:textId="5FE0FD7F"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WORD (.doc</w:t>
      </w:r>
      <w:r w:rsidR="00853AA2">
        <w:rPr>
          <w:rFonts w:cs="Arial"/>
          <w:color w:val="000000"/>
          <w:szCs w:val="22"/>
        </w:rPr>
        <w:t>x</w:t>
      </w:r>
      <w:r>
        <w:rPr>
          <w:rFonts w:cs="Arial"/>
          <w:color w:val="000000"/>
          <w:szCs w:val="22"/>
        </w:rPr>
        <w:t>)</w:t>
      </w:r>
      <w:r w:rsidRPr="00B02EE4">
        <w:rPr>
          <w:rFonts w:cs="Arial"/>
          <w:color w:val="000000"/>
          <w:szCs w:val="22"/>
        </w:rPr>
        <w:t xml:space="preserve"> pour les documents de type texte,</w:t>
      </w:r>
    </w:p>
    <w:p w14:paraId="6AE0958F" w14:textId="5569DF21"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EXCEL (.xls</w:t>
      </w:r>
      <w:r w:rsidR="00853AA2">
        <w:rPr>
          <w:rFonts w:cs="Arial"/>
          <w:color w:val="000000"/>
          <w:szCs w:val="22"/>
        </w:rPr>
        <w:t>x</w:t>
      </w:r>
      <w:r>
        <w:rPr>
          <w:rFonts w:cs="Arial"/>
          <w:color w:val="000000"/>
          <w:szCs w:val="22"/>
        </w:rPr>
        <w:t xml:space="preserve">) </w:t>
      </w:r>
      <w:r w:rsidRPr="00B02EE4">
        <w:rPr>
          <w:rFonts w:cs="Arial"/>
          <w:color w:val="000000"/>
          <w:szCs w:val="22"/>
        </w:rPr>
        <w:t>pour les documents de type tableau de chiffres,</w:t>
      </w:r>
    </w:p>
    <w:p w14:paraId="44D67813" w14:textId="59A1E7B4"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POWERPOINT (.ppt</w:t>
      </w:r>
      <w:r w:rsidR="00853AA2">
        <w:rPr>
          <w:rFonts w:cs="Arial"/>
          <w:color w:val="000000"/>
          <w:szCs w:val="22"/>
        </w:rPr>
        <w:t>x</w:t>
      </w:r>
      <w:r>
        <w:rPr>
          <w:rFonts w:cs="Arial"/>
          <w:color w:val="000000"/>
          <w:szCs w:val="22"/>
        </w:rPr>
        <w:t>)</w:t>
      </w:r>
      <w:r w:rsidRPr="00B02EE4">
        <w:rPr>
          <w:rFonts w:cs="Arial"/>
          <w:color w:val="000000"/>
          <w:szCs w:val="22"/>
        </w:rPr>
        <w:t>,</w:t>
      </w:r>
    </w:p>
    <w:p w14:paraId="72C944BF" w14:textId="77777777" w:rsidR="00411BC6" w:rsidRPr="00A25BA6" w:rsidRDefault="00411BC6" w:rsidP="00411BC6">
      <w:pPr>
        <w:numPr>
          <w:ilvl w:val="0"/>
          <w:numId w:val="1"/>
        </w:numPr>
        <w:autoSpaceDE w:val="0"/>
        <w:autoSpaceDN w:val="0"/>
        <w:adjustRightInd w:val="0"/>
        <w:jc w:val="both"/>
        <w:rPr>
          <w:rFonts w:cs="Arial"/>
          <w:color w:val="000000"/>
          <w:szCs w:val="22"/>
        </w:rPr>
      </w:pPr>
      <w:r w:rsidRPr="00B02EE4">
        <w:rPr>
          <w:rFonts w:cs="Arial"/>
          <w:color w:val="000000"/>
          <w:szCs w:val="22"/>
        </w:rPr>
        <w:t xml:space="preserve">Microsoft PROJECT sous </w:t>
      </w:r>
      <w:r w:rsidRPr="00A25BA6">
        <w:rPr>
          <w:rFonts w:cs="Arial"/>
          <w:color w:val="000000"/>
          <w:szCs w:val="22"/>
        </w:rPr>
        <w:t>WINDOWS (.mpp) pour les documents de type planning,</w:t>
      </w:r>
    </w:p>
    <w:p w14:paraId="2E5F370B" w14:textId="77777777" w:rsidR="00411BC6" w:rsidRPr="00A25BA6" w:rsidRDefault="00411BC6" w:rsidP="00411BC6">
      <w:pPr>
        <w:numPr>
          <w:ilvl w:val="0"/>
          <w:numId w:val="1"/>
        </w:numPr>
        <w:autoSpaceDE w:val="0"/>
        <w:autoSpaceDN w:val="0"/>
        <w:adjustRightInd w:val="0"/>
        <w:jc w:val="both"/>
        <w:rPr>
          <w:rFonts w:cs="Arial"/>
          <w:color w:val="000000"/>
          <w:szCs w:val="22"/>
        </w:rPr>
      </w:pPr>
      <w:r w:rsidRPr="00A25BA6">
        <w:rPr>
          <w:rFonts w:cs="Arial"/>
          <w:color w:val="000000"/>
          <w:szCs w:val="22"/>
        </w:rPr>
        <w:t>AUTOCAD (.dwg) et PDF (.pdf) pour les documents dessinés.</w:t>
      </w:r>
    </w:p>
    <w:p w14:paraId="15CF6AF4" w14:textId="0FCD9DDA" w:rsidR="00411BC6" w:rsidRPr="00B02EE4" w:rsidRDefault="00411BC6" w:rsidP="00411BC6">
      <w:pPr>
        <w:autoSpaceDE w:val="0"/>
        <w:autoSpaceDN w:val="0"/>
        <w:adjustRightInd w:val="0"/>
        <w:jc w:val="both"/>
        <w:rPr>
          <w:rFonts w:cs="Arial"/>
          <w:color w:val="000000"/>
          <w:szCs w:val="22"/>
        </w:rPr>
      </w:pPr>
      <w:r w:rsidRPr="00A25BA6">
        <w:rPr>
          <w:rFonts w:cs="Arial"/>
          <w:color w:val="000000"/>
          <w:szCs w:val="22"/>
        </w:rPr>
        <w:t xml:space="preserve">Chacun d'eux sera remis au CEA sous </w:t>
      </w:r>
      <w:r w:rsidR="00A25BA6" w:rsidRPr="00A25BA6">
        <w:rPr>
          <w:rFonts w:cs="Arial"/>
          <w:color w:val="000000"/>
          <w:szCs w:val="22"/>
        </w:rPr>
        <w:t>format électronique.</w:t>
      </w:r>
    </w:p>
    <w:p w14:paraId="5146D0D5" w14:textId="77777777" w:rsidR="00411BC6" w:rsidRPr="00B02EE4" w:rsidRDefault="00411BC6" w:rsidP="00411BC6">
      <w:pPr>
        <w:autoSpaceDE w:val="0"/>
        <w:autoSpaceDN w:val="0"/>
        <w:adjustRightInd w:val="0"/>
        <w:jc w:val="both"/>
        <w:rPr>
          <w:rFonts w:cs="Arial"/>
          <w:color w:val="000000"/>
          <w:szCs w:val="22"/>
        </w:rPr>
      </w:pPr>
    </w:p>
    <w:p w14:paraId="24C64C14"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Documents CEA</w:t>
      </w:r>
    </w:p>
    <w:p w14:paraId="666166CB"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Les documents remis au Titulaire par le CEA sont rendus à ce dernier à l'échéance du marché ou en cas de dénonciation de celui-ci par l’une ou l’autre des parties.</w:t>
      </w:r>
    </w:p>
    <w:p w14:paraId="41B1572F" w14:textId="77777777" w:rsidR="00411BC6" w:rsidRDefault="00411BC6" w:rsidP="00411BC6">
      <w:pPr>
        <w:autoSpaceDE w:val="0"/>
        <w:autoSpaceDN w:val="0"/>
        <w:adjustRightInd w:val="0"/>
        <w:jc w:val="both"/>
        <w:rPr>
          <w:rFonts w:cs="Arial"/>
          <w:color w:val="000000"/>
          <w:szCs w:val="22"/>
        </w:rPr>
      </w:pPr>
    </w:p>
    <w:p w14:paraId="4B6A6CF5" w14:textId="77777777" w:rsidR="00411BC6" w:rsidRDefault="00411BC6" w:rsidP="00411BC6">
      <w:pPr>
        <w:autoSpaceDE w:val="0"/>
        <w:autoSpaceDN w:val="0"/>
        <w:adjustRightInd w:val="0"/>
        <w:jc w:val="both"/>
        <w:rPr>
          <w:rFonts w:cs="Arial"/>
          <w:color w:val="000000"/>
          <w:szCs w:val="22"/>
        </w:rPr>
      </w:pPr>
    </w:p>
    <w:p w14:paraId="4CE2C666" w14:textId="77777777" w:rsidR="00411BC6" w:rsidRPr="001E4ACC" w:rsidRDefault="00411BC6" w:rsidP="00490070">
      <w:pPr>
        <w:pStyle w:val="Titre1"/>
        <w:numPr>
          <w:ilvl w:val="0"/>
          <w:numId w:val="7"/>
        </w:numPr>
        <w:rPr>
          <w:bCs w:val="0"/>
        </w:rPr>
      </w:pPr>
      <w:r>
        <w:rPr>
          <w:bCs w:val="0"/>
        </w:rPr>
        <w:t xml:space="preserve"> </w:t>
      </w:r>
      <w:bookmarkStart w:id="56" w:name="_Toc201307620"/>
      <w:r w:rsidRPr="001E4ACC">
        <w:rPr>
          <w:bCs w:val="0"/>
        </w:rPr>
        <w:t>REUNIONS</w:t>
      </w:r>
      <w:bookmarkEnd w:id="56"/>
    </w:p>
    <w:p w14:paraId="32E21744"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Pour suivre l'exécution du marché, les parties tiennent des réunions dont la date de tenue est déterminée d'un commun accord. Sauf modification concertée, la périodicité est au minimum hebdomadaire. Ces réunions permettent de traiter notamment les points suivants :</w:t>
      </w:r>
    </w:p>
    <w:p w14:paraId="26A347D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état d'avancement des études et des travaux,</w:t>
      </w:r>
    </w:p>
    <w:p w14:paraId="61090A61"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respect des dispositions du cahier des charges,</w:t>
      </w:r>
    </w:p>
    <w:p w14:paraId="32E0194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examen des problèmes rencontrés,</w:t>
      </w:r>
    </w:p>
    <w:p w14:paraId="5A37BF05"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suivi budgétaire,</w:t>
      </w:r>
    </w:p>
    <w:p w14:paraId="27A7FC0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suivi du dossier Qualité.</w:t>
      </w:r>
    </w:p>
    <w:p w14:paraId="727D8BBC" w14:textId="389D7970" w:rsidR="00411BC6" w:rsidRDefault="00411BC6" w:rsidP="00411BC6">
      <w:pPr>
        <w:autoSpaceDE w:val="0"/>
        <w:autoSpaceDN w:val="0"/>
        <w:adjustRightInd w:val="0"/>
        <w:jc w:val="both"/>
        <w:rPr>
          <w:rFonts w:cs="Arial"/>
          <w:color w:val="000000"/>
          <w:szCs w:val="22"/>
        </w:rPr>
      </w:pPr>
      <w:r w:rsidRPr="00DE3A4C">
        <w:rPr>
          <w:rFonts w:cs="Arial"/>
          <w:color w:val="000000"/>
          <w:szCs w:val="22"/>
        </w:rPr>
        <w:t>Chaque réunion fait l'objet d'un co</w:t>
      </w:r>
      <w:r>
        <w:rPr>
          <w:rFonts w:cs="Arial"/>
          <w:color w:val="000000"/>
          <w:szCs w:val="22"/>
        </w:rPr>
        <w:t xml:space="preserve">mpte rendu </w:t>
      </w:r>
      <w:r w:rsidRPr="009F33F7">
        <w:rPr>
          <w:rFonts w:cs="Arial"/>
          <w:color w:val="000000"/>
          <w:szCs w:val="22"/>
        </w:rPr>
        <w:t>établi par le Maître d’Œuvre</w:t>
      </w:r>
      <w:r w:rsidR="009F33F7" w:rsidRPr="009F33F7">
        <w:rPr>
          <w:rFonts w:cs="Arial"/>
          <w:color w:val="000000"/>
          <w:szCs w:val="22"/>
        </w:rPr>
        <w:t xml:space="preserve">. </w:t>
      </w:r>
      <w:r w:rsidRPr="009F33F7">
        <w:rPr>
          <w:rFonts w:cs="Arial"/>
          <w:color w:val="000000"/>
          <w:szCs w:val="22"/>
        </w:rPr>
        <w:t>Ce compte rendu est soumis, dans un délai de 5 jours suivant la date de réunion, à l'accord préalable du CEA avant diffusion.</w:t>
      </w:r>
    </w:p>
    <w:p w14:paraId="5566A5A7" w14:textId="77777777" w:rsidR="00411BC6" w:rsidRDefault="00411BC6" w:rsidP="00411BC6">
      <w:pPr>
        <w:autoSpaceDE w:val="0"/>
        <w:autoSpaceDN w:val="0"/>
        <w:adjustRightInd w:val="0"/>
        <w:jc w:val="both"/>
        <w:rPr>
          <w:rFonts w:cs="Arial"/>
          <w:color w:val="000000"/>
          <w:szCs w:val="22"/>
        </w:rPr>
      </w:pPr>
      <w:r w:rsidRPr="00DA11DF">
        <w:rPr>
          <w:rFonts w:cs="Arial"/>
          <w:color w:val="000000"/>
          <w:szCs w:val="22"/>
        </w:rPr>
        <w:t>Dans certains cas, un relevé de décision est établi à l'issue de la réunion et visé par les deux parties</w:t>
      </w:r>
      <w:r>
        <w:rPr>
          <w:rFonts w:cs="Arial"/>
          <w:color w:val="000000"/>
          <w:szCs w:val="22"/>
        </w:rPr>
        <w:t xml:space="preserve"> </w:t>
      </w:r>
      <w:r w:rsidRPr="00DA11DF">
        <w:rPr>
          <w:rFonts w:cs="Arial"/>
          <w:color w:val="000000"/>
          <w:szCs w:val="22"/>
        </w:rPr>
        <w:t>pour une mise en application immédiate.</w:t>
      </w:r>
    </w:p>
    <w:p w14:paraId="5DEDE955" w14:textId="77777777" w:rsidR="00411BC6" w:rsidRDefault="00411BC6" w:rsidP="00411BC6">
      <w:pPr>
        <w:pStyle w:val="Titre1"/>
        <w:rPr>
          <w:rFonts w:cs="Arial"/>
          <w:b w:val="0"/>
          <w:bCs w:val="0"/>
          <w:color w:val="000000"/>
          <w:szCs w:val="22"/>
          <w:u w:val="none"/>
        </w:rPr>
      </w:pPr>
    </w:p>
    <w:p w14:paraId="0B1D50C7" w14:textId="77777777" w:rsidR="00411BC6" w:rsidRPr="00DA11DF" w:rsidRDefault="00411BC6" w:rsidP="00411BC6">
      <w:pPr>
        <w:autoSpaceDE w:val="0"/>
        <w:autoSpaceDN w:val="0"/>
        <w:adjustRightInd w:val="0"/>
        <w:jc w:val="both"/>
        <w:rPr>
          <w:rFonts w:cs="Arial"/>
          <w:color w:val="000000"/>
          <w:szCs w:val="22"/>
        </w:rPr>
      </w:pPr>
    </w:p>
    <w:p w14:paraId="7EB08F2C" w14:textId="77777777" w:rsidR="00411BC6" w:rsidRPr="001E4AC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57" w:name="_Toc201307621"/>
      <w:r w:rsidRPr="001E4ACC">
        <w:rPr>
          <w:rFonts w:cs="Arial"/>
          <w:bCs w:val="0"/>
          <w:color w:val="000000"/>
          <w:szCs w:val="22"/>
        </w:rPr>
        <w:t>MONTAGE - INSTALLATION DES FOURNITURES</w:t>
      </w:r>
      <w:bookmarkEnd w:id="57"/>
    </w:p>
    <w:p w14:paraId="5671839E"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L'installation et le montage des fournitures dans les locaux du CEA sont à la charge pleine et entière du Titulaire et doivent s'effectuer conformément aux dispositions de l’article 3</w:t>
      </w:r>
      <w:r w:rsidR="00103FBB">
        <w:rPr>
          <w:rFonts w:cs="Arial"/>
          <w:color w:val="000000"/>
          <w:szCs w:val="22"/>
        </w:rPr>
        <w:t>2 des Conditions Générales d’Achat du CEA</w:t>
      </w:r>
      <w:r w:rsidRPr="00DE3A4C">
        <w:rPr>
          <w:rFonts w:cs="Arial"/>
          <w:color w:val="000000"/>
          <w:szCs w:val="22"/>
        </w:rPr>
        <w:t>.</w:t>
      </w:r>
    </w:p>
    <w:p w14:paraId="5BD32F52" w14:textId="77777777" w:rsidR="00411BC6" w:rsidRDefault="00411BC6" w:rsidP="00411BC6">
      <w:pPr>
        <w:autoSpaceDE w:val="0"/>
        <w:autoSpaceDN w:val="0"/>
        <w:adjustRightInd w:val="0"/>
        <w:jc w:val="both"/>
        <w:rPr>
          <w:rFonts w:cs="Arial"/>
          <w:color w:val="000000"/>
          <w:szCs w:val="22"/>
        </w:rPr>
      </w:pPr>
    </w:p>
    <w:p w14:paraId="4FCB3E58" w14:textId="77777777" w:rsidR="00411BC6" w:rsidRPr="00DE3A4C" w:rsidRDefault="00411BC6" w:rsidP="00411BC6">
      <w:pPr>
        <w:autoSpaceDE w:val="0"/>
        <w:autoSpaceDN w:val="0"/>
        <w:adjustRightInd w:val="0"/>
        <w:jc w:val="both"/>
        <w:rPr>
          <w:rFonts w:cs="Arial"/>
          <w:color w:val="000000"/>
          <w:szCs w:val="22"/>
        </w:rPr>
      </w:pPr>
    </w:p>
    <w:p w14:paraId="4323A2D7" w14:textId="0DA81366" w:rsidR="00411BC6" w:rsidRPr="001E4ACC" w:rsidRDefault="00411BC6" w:rsidP="00490070">
      <w:pPr>
        <w:pStyle w:val="Titre1"/>
        <w:numPr>
          <w:ilvl w:val="0"/>
          <w:numId w:val="7"/>
        </w:numPr>
        <w:jc w:val="both"/>
        <w:rPr>
          <w:rFonts w:cs="Arial"/>
          <w:szCs w:val="22"/>
        </w:rPr>
      </w:pPr>
      <w:r>
        <w:rPr>
          <w:rFonts w:cs="Arial"/>
          <w:bCs w:val="0"/>
          <w:color w:val="000000"/>
          <w:szCs w:val="22"/>
        </w:rPr>
        <w:lastRenderedPageBreak/>
        <w:t xml:space="preserve"> </w:t>
      </w:r>
      <w:bookmarkStart w:id="58" w:name="_Toc201307622"/>
      <w:r w:rsidRPr="001E4ACC">
        <w:rPr>
          <w:rFonts w:cs="Arial"/>
          <w:bCs w:val="0"/>
          <w:color w:val="000000"/>
          <w:szCs w:val="22"/>
        </w:rPr>
        <w:t>RECEPTION DES TRAVAUX</w:t>
      </w:r>
      <w:bookmarkEnd w:id="58"/>
      <w:r>
        <w:rPr>
          <w:rFonts w:cs="Arial"/>
          <w:bCs w:val="0"/>
          <w:color w:val="000000"/>
          <w:szCs w:val="22"/>
        </w:rPr>
        <w:t xml:space="preserve"> </w:t>
      </w:r>
    </w:p>
    <w:p w14:paraId="0E3A59A2"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réc</w:t>
      </w:r>
      <w:r>
        <w:rPr>
          <w:rFonts w:cs="Arial"/>
          <w:color w:val="000000"/>
          <w:szCs w:val="22"/>
        </w:rPr>
        <w:t>eption est prévue à la fin des T</w:t>
      </w:r>
      <w:r w:rsidRPr="001E5E9B">
        <w:rPr>
          <w:rFonts w:cs="Arial"/>
          <w:color w:val="000000"/>
          <w:szCs w:val="22"/>
        </w:rPr>
        <w:t>ravaux et f</w:t>
      </w:r>
      <w:r>
        <w:rPr>
          <w:rFonts w:cs="Arial"/>
          <w:color w:val="000000"/>
          <w:szCs w:val="22"/>
        </w:rPr>
        <w:t>ait</w:t>
      </w:r>
      <w:r w:rsidRPr="001E5E9B">
        <w:rPr>
          <w:rFonts w:cs="Arial"/>
          <w:color w:val="000000"/>
          <w:szCs w:val="22"/>
        </w:rPr>
        <w:t xml:space="preserve"> l'objet d'un procès</w:t>
      </w:r>
      <w:r w:rsidR="00103FBB">
        <w:rPr>
          <w:rFonts w:cs="Arial"/>
          <w:color w:val="000000"/>
          <w:szCs w:val="22"/>
        </w:rPr>
        <w:t>-</w:t>
      </w:r>
      <w:r w:rsidRPr="001E5E9B">
        <w:rPr>
          <w:rFonts w:cs="Arial"/>
          <w:color w:val="000000"/>
          <w:szCs w:val="22"/>
        </w:rPr>
        <w:t>verbal signé contradictoirement par les parties.</w:t>
      </w:r>
    </w:p>
    <w:p w14:paraId="6F8D5625"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date de signature du procès-verbal de réception est le point de départ de l'ensemble des garanties.</w:t>
      </w:r>
    </w:p>
    <w:p w14:paraId="1C2EAF6C" w14:textId="16BE81E5" w:rsidR="00411BC6" w:rsidRDefault="00411BC6" w:rsidP="00411BC6">
      <w:pPr>
        <w:autoSpaceDE w:val="0"/>
        <w:autoSpaceDN w:val="0"/>
        <w:adjustRightInd w:val="0"/>
        <w:jc w:val="both"/>
        <w:rPr>
          <w:rFonts w:cs="Arial"/>
          <w:color w:val="000000"/>
          <w:szCs w:val="22"/>
        </w:rPr>
      </w:pPr>
      <w:r w:rsidRPr="001E5E9B">
        <w:rPr>
          <w:rFonts w:cs="Arial"/>
          <w:color w:val="000000"/>
          <w:szCs w:val="22"/>
        </w:rPr>
        <w:t xml:space="preserve">Il </w:t>
      </w:r>
      <w:r>
        <w:rPr>
          <w:rFonts w:cs="Arial"/>
          <w:color w:val="000000"/>
          <w:szCs w:val="22"/>
        </w:rPr>
        <w:t>est</w:t>
      </w:r>
      <w:r w:rsidRPr="001E5E9B">
        <w:rPr>
          <w:rFonts w:cs="Arial"/>
          <w:color w:val="000000"/>
          <w:szCs w:val="22"/>
        </w:rPr>
        <w:t xml:space="preserve"> fait application du Chapitre</w:t>
      </w:r>
      <w:r w:rsidR="00103FBB">
        <w:rPr>
          <w:rFonts w:cs="Arial"/>
          <w:color w:val="000000"/>
          <w:szCs w:val="22"/>
        </w:rPr>
        <w:t xml:space="preserve"> 11 des Conditions Générales d’Achat du CEA</w:t>
      </w:r>
      <w:r w:rsidR="00103FBB" w:rsidRPr="00DE3A4C">
        <w:rPr>
          <w:rFonts w:cs="Arial"/>
          <w:color w:val="000000"/>
          <w:szCs w:val="22"/>
        </w:rPr>
        <w:t>.</w:t>
      </w:r>
    </w:p>
    <w:p w14:paraId="2589E531" w14:textId="77777777" w:rsidR="00D9064E" w:rsidRDefault="00D9064E" w:rsidP="00411BC6">
      <w:pPr>
        <w:autoSpaceDE w:val="0"/>
        <w:autoSpaceDN w:val="0"/>
        <w:adjustRightInd w:val="0"/>
        <w:jc w:val="both"/>
        <w:rPr>
          <w:rFonts w:cs="Arial"/>
          <w:color w:val="000000"/>
          <w:szCs w:val="22"/>
        </w:rPr>
      </w:pPr>
    </w:p>
    <w:p w14:paraId="1D82B01E" w14:textId="77777777" w:rsidR="00D9064E" w:rsidRPr="008E2605" w:rsidRDefault="00D9064E" w:rsidP="00D9064E">
      <w:pPr>
        <w:numPr>
          <w:ilvl w:val="1"/>
          <w:numId w:val="7"/>
        </w:numPr>
        <w:autoSpaceDE w:val="0"/>
        <w:autoSpaceDN w:val="0"/>
        <w:adjustRightInd w:val="0"/>
        <w:jc w:val="both"/>
        <w:rPr>
          <w:rFonts w:cs="Arial"/>
          <w:b/>
          <w:color w:val="000000"/>
          <w:szCs w:val="22"/>
        </w:rPr>
      </w:pPr>
      <w:bookmarkStart w:id="59" w:name="_Toc397545571"/>
      <w:r w:rsidRPr="008E2605">
        <w:rPr>
          <w:rFonts w:cs="Arial"/>
          <w:b/>
          <w:color w:val="000000"/>
          <w:szCs w:val="22"/>
        </w:rPr>
        <w:t>Opérations Préalables à la Réception</w:t>
      </w:r>
      <w:bookmarkEnd w:id="59"/>
      <w:r>
        <w:rPr>
          <w:rFonts w:cs="Arial"/>
          <w:b/>
          <w:color w:val="000000"/>
          <w:szCs w:val="22"/>
        </w:rPr>
        <w:t xml:space="preserve"> (OPR)</w:t>
      </w:r>
    </w:p>
    <w:p w14:paraId="39AB1DBB" w14:textId="5129D915" w:rsidR="00D9064E" w:rsidRPr="002B265B" w:rsidRDefault="009F33F7" w:rsidP="00D9064E">
      <w:pPr>
        <w:autoSpaceDE w:val="0"/>
        <w:autoSpaceDN w:val="0"/>
        <w:adjustRightInd w:val="0"/>
        <w:jc w:val="both"/>
        <w:rPr>
          <w:rFonts w:cs="Arial"/>
          <w:szCs w:val="22"/>
          <w:shd w:val="clear" w:color="auto" w:fill="FFFFFF"/>
        </w:rPr>
      </w:pPr>
      <w:r>
        <w:rPr>
          <w:rFonts w:cs="Arial"/>
          <w:szCs w:val="22"/>
          <w:shd w:val="clear" w:color="auto" w:fill="FFFFFF"/>
        </w:rPr>
        <w:t>La Maitrise d’œuvre</w:t>
      </w:r>
      <w:r w:rsidR="00D9064E" w:rsidRPr="00E076CC">
        <w:rPr>
          <w:rFonts w:cs="Arial"/>
          <w:szCs w:val="22"/>
          <w:shd w:val="clear" w:color="auto" w:fill="FFFFFF"/>
        </w:rPr>
        <w:t xml:space="preserve"> </w:t>
      </w:r>
      <w:r w:rsidR="00D9064E" w:rsidRPr="002B265B">
        <w:rPr>
          <w:rFonts w:cs="Arial"/>
          <w:szCs w:val="22"/>
          <w:shd w:val="clear" w:color="auto" w:fill="FFFFFF"/>
        </w:rPr>
        <w:t xml:space="preserve">avise, à la fois, le CEA et </w:t>
      </w:r>
      <w:r>
        <w:rPr>
          <w:rFonts w:cs="Arial"/>
          <w:szCs w:val="22"/>
          <w:shd w:val="clear" w:color="auto" w:fill="FFFFFF"/>
        </w:rPr>
        <w:t>le Titulaire</w:t>
      </w:r>
      <w:r w:rsidR="00D9064E" w:rsidRPr="002B265B">
        <w:rPr>
          <w:rFonts w:cs="Arial"/>
          <w:szCs w:val="22"/>
          <w:shd w:val="clear" w:color="auto" w:fill="FFFFFF"/>
        </w:rPr>
        <w:t>, de la date prévisible de réception</w:t>
      </w:r>
      <w:r>
        <w:rPr>
          <w:rFonts w:cs="Arial"/>
          <w:szCs w:val="22"/>
          <w:shd w:val="clear" w:color="auto" w:fill="FFFFFF"/>
        </w:rPr>
        <w:t xml:space="preserve"> selon</w:t>
      </w:r>
      <w:r w:rsidR="00D9064E" w:rsidRPr="002B265B">
        <w:rPr>
          <w:rFonts w:cs="Arial"/>
          <w:szCs w:val="22"/>
          <w:shd w:val="clear" w:color="auto" w:fill="FFFFFF"/>
        </w:rPr>
        <w:t xml:space="preserve"> le planning des opérations préalables à la réception.</w:t>
      </w:r>
    </w:p>
    <w:p w14:paraId="4625C507" w14:textId="77777777" w:rsidR="00D9064E" w:rsidRPr="00E076CC" w:rsidRDefault="00D9064E" w:rsidP="00D9064E">
      <w:pPr>
        <w:autoSpaceDE w:val="0"/>
        <w:autoSpaceDN w:val="0"/>
        <w:adjustRightInd w:val="0"/>
        <w:jc w:val="both"/>
        <w:rPr>
          <w:rFonts w:cs="Arial"/>
          <w:szCs w:val="22"/>
          <w:shd w:val="clear" w:color="auto" w:fill="FFFFFF"/>
        </w:rPr>
      </w:pPr>
      <w:r>
        <w:rPr>
          <w:rFonts w:cs="Arial"/>
          <w:szCs w:val="22"/>
          <w:shd w:val="clear" w:color="auto" w:fill="FFFFFF"/>
        </w:rPr>
        <w:t>Le M</w:t>
      </w:r>
      <w:r w:rsidRPr="00E076CC">
        <w:rPr>
          <w:rFonts w:cs="Arial"/>
          <w:szCs w:val="22"/>
          <w:shd w:val="clear" w:color="auto" w:fill="FFFFFF"/>
        </w:rPr>
        <w:t>aître d'œuvre procède aux opérations préalables à la réception des ouvrages.</w:t>
      </w:r>
    </w:p>
    <w:p w14:paraId="32047AFB" w14:textId="77777777" w:rsidR="00D9064E" w:rsidRPr="00E076CC" w:rsidRDefault="00D9064E" w:rsidP="00D9064E">
      <w:pPr>
        <w:autoSpaceDE w:val="0"/>
        <w:autoSpaceDN w:val="0"/>
        <w:adjustRightInd w:val="0"/>
        <w:jc w:val="both"/>
        <w:rPr>
          <w:rFonts w:cs="Arial"/>
          <w:szCs w:val="22"/>
          <w:shd w:val="clear" w:color="auto" w:fill="FFFFFF"/>
        </w:rPr>
      </w:pPr>
      <w:r w:rsidRPr="00E076CC">
        <w:rPr>
          <w:rFonts w:cs="Arial"/>
          <w:szCs w:val="22"/>
          <w:shd w:val="clear" w:color="auto" w:fill="FFFFFF"/>
        </w:rPr>
        <w:t>Ces opérations font l'objet d'</w:t>
      </w:r>
      <w:r>
        <w:rPr>
          <w:rFonts w:cs="Arial"/>
          <w:szCs w:val="22"/>
          <w:shd w:val="clear" w:color="auto" w:fill="FFFFFF"/>
        </w:rPr>
        <w:t>un procès-verbal dressé par le M</w:t>
      </w:r>
      <w:r w:rsidRPr="00E076CC">
        <w:rPr>
          <w:rFonts w:cs="Arial"/>
          <w:szCs w:val="22"/>
          <w:shd w:val="clear" w:color="auto" w:fill="FFFFFF"/>
        </w:rPr>
        <w:t>aître d'œuvre et signé par lui et par le Titulaire. En cas d'absence du Titulaire à ces opérations, il en est fait mention au procès-verbal qui lui est notifié.</w:t>
      </w:r>
    </w:p>
    <w:p w14:paraId="70EEB610" w14:textId="77777777" w:rsidR="00D9064E" w:rsidRPr="00E076CC" w:rsidRDefault="00D9064E" w:rsidP="00D9064E">
      <w:pPr>
        <w:autoSpaceDE w:val="0"/>
        <w:autoSpaceDN w:val="0"/>
        <w:adjustRightInd w:val="0"/>
        <w:jc w:val="both"/>
        <w:rPr>
          <w:rFonts w:cs="Arial"/>
          <w:szCs w:val="22"/>
          <w:shd w:val="clear" w:color="auto" w:fill="FFFFFF"/>
        </w:rPr>
      </w:pPr>
      <w:r>
        <w:rPr>
          <w:rFonts w:cs="Arial"/>
          <w:szCs w:val="22"/>
          <w:shd w:val="clear" w:color="auto" w:fill="FFFFFF"/>
        </w:rPr>
        <w:t>Le M</w:t>
      </w:r>
      <w:r w:rsidRPr="00E076CC">
        <w:rPr>
          <w:rFonts w:cs="Arial"/>
          <w:szCs w:val="22"/>
          <w:shd w:val="clear" w:color="auto" w:fill="FFFFFF"/>
        </w:rPr>
        <w:t>aître d'œuvre fait connaître au Titulaire s'il a ou non proposé au CEA une visite de réception des ouvrages et, dans l'affirmative, la date qu'il a proposée de retenir.</w:t>
      </w:r>
    </w:p>
    <w:p w14:paraId="10CB7D93" w14:textId="07B72B5A" w:rsidR="00D9064E" w:rsidRDefault="00D9064E" w:rsidP="00D9064E">
      <w:pPr>
        <w:autoSpaceDE w:val="0"/>
        <w:autoSpaceDN w:val="0"/>
        <w:adjustRightInd w:val="0"/>
        <w:jc w:val="both"/>
        <w:rPr>
          <w:rFonts w:cs="Arial"/>
          <w:szCs w:val="22"/>
          <w:shd w:val="clear" w:color="auto" w:fill="FFFFFF"/>
        </w:rPr>
      </w:pPr>
      <w:r w:rsidRPr="00E076CC">
        <w:rPr>
          <w:rFonts w:cs="Arial"/>
          <w:szCs w:val="22"/>
          <w:shd w:val="clear" w:color="auto" w:fill="FFFFFF"/>
        </w:rPr>
        <w:t>L’absence de remise d’un DOE provisoire peut constituer un motif de refus de réception.</w:t>
      </w:r>
    </w:p>
    <w:p w14:paraId="699D2A52" w14:textId="77777777" w:rsidR="00D9064E" w:rsidRPr="00E076CC" w:rsidRDefault="00D9064E" w:rsidP="00D9064E">
      <w:pPr>
        <w:autoSpaceDE w:val="0"/>
        <w:autoSpaceDN w:val="0"/>
        <w:adjustRightInd w:val="0"/>
        <w:jc w:val="both"/>
        <w:rPr>
          <w:rFonts w:cs="Arial"/>
          <w:sz w:val="20"/>
          <w:szCs w:val="20"/>
          <w:shd w:val="clear" w:color="auto" w:fill="FFFFFF"/>
        </w:rPr>
      </w:pPr>
    </w:p>
    <w:p w14:paraId="30FB5635" w14:textId="77777777" w:rsidR="00F71ABE" w:rsidRPr="009F33F7" w:rsidRDefault="00F71ABE" w:rsidP="00411BC6">
      <w:pPr>
        <w:autoSpaceDE w:val="0"/>
        <w:autoSpaceDN w:val="0"/>
        <w:adjustRightInd w:val="0"/>
        <w:jc w:val="both"/>
        <w:rPr>
          <w:rFonts w:cs="Arial"/>
          <w:color w:val="000000"/>
          <w:szCs w:val="22"/>
        </w:rPr>
      </w:pPr>
    </w:p>
    <w:p w14:paraId="3526F803" w14:textId="77777777" w:rsidR="00411BC6" w:rsidRPr="009F33F7" w:rsidRDefault="00411BC6" w:rsidP="00490070">
      <w:pPr>
        <w:numPr>
          <w:ilvl w:val="1"/>
          <w:numId w:val="7"/>
        </w:numPr>
        <w:autoSpaceDE w:val="0"/>
        <w:autoSpaceDN w:val="0"/>
        <w:adjustRightInd w:val="0"/>
        <w:jc w:val="both"/>
        <w:rPr>
          <w:rFonts w:cs="Arial"/>
          <w:b/>
          <w:color w:val="000000"/>
          <w:szCs w:val="22"/>
        </w:rPr>
      </w:pPr>
      <w:r w:rsidRPr="009F33F7">
        <w:rPr>
          <w:rFonts w:cs="Arial"/>
          <w:b/>
          <w:color w:val="000000"/>
          <w:szCs w:val="22"/>
        </w:rPr>
        <w:t xml:space="preserve"> Réception de l’Ouvrage</w:t>
      </w:r>
    </w:p>
    <w:p w14:paraId="33054CE1" w14:textId="77777777" w:rsidR="00411BC6" w:rsidRPr="009F33F7" w:rsidRDefault="00411BC6" w:rsidP="00411BC6">
      <w:pPr>
        <w:autoSpaceDE w:val="0"/>
        <w:autoSpaceDN w:val="0"/>
        <w:adjustRightInd w:val="0"/>
        <w:jc w:val="both"/>
        <w:rPr>
          <w:rFonts w:cs="Arial"/>
          <w:szCs w:val="22"/>
        </w:rPr>
      </w:pPr>
      <w:r w:rsidRPr="009F33F7">
        <w:rPr>
          <w:rFonts w:cs="Arial"/>
          <w:color w:val="000000"/>
          <w:szCs w:val="22"/>
        </w:rPr>
        <w:t>La réception de l’Ouvrage est prévue à la fin des travaux de l'ensemble des lots</w:t>
      </w:r>
      <w:r w:rsidR="001D3739" w:rsidRPr="009F33F7">
        <w:rPr>
          <w:rFonts w:cs="Arial"/>
          <w:color w:val="000000"/>
          <w:szCs w:val="22"/>
        </w:rPr>
        <w:t xml:space="preserve"> et fait l'objet d'un procès-</w:t>
      </w:r>
      <w:r w:rsidRPr="009F33F7">
        <w:rPr>
          <w:rFonts w:cs="Arial"/>
          <w:color w:val="000000"/>
          <w:szCs w:val="22"/>
        </w:rPr>
        <w:t>verbal signé contradictoirement par les parties.</w:t>
      </w:r>
    </w:p>
    <w:p w14:paraId="6D6319A5" w14:textId="77777777" w:rsidR="00411BC6" w:rsidRPr="009F33F7" w:rsidRDefault="00411BC6" w:rsidP="00411BC6">
      <w:pPr>
        <w:autoSpaceDE w:val="0"/>
        <w:autoSpaceDN w:val="0"/>
        <w:adjustRightInd w:val="0"/>
        <w:jc w:val="both"/>
        <w:rPr>
          <w:rFonts w:cs="Arial"/>
          <w:szCs w:val="22"/>
        </w:rPr>
      </w:pPr>
      <w:r w:rsidRPr="009F33F7">
        <w:rPr>
          <w:rFonts w:cs="Arial"/>
          <w:color w:val="000000"/>
          <w:szCs w:val="22"/>
          <w:u w:val="single"/>
        </w:rPr>
        <w:t>La date de signature du procès-verbal de réception de l’Ouvrage est le point de départ de l'ensemble des garanties</w:t>
      </w:r>
      <w:r w:rsidRPr="009F33F7">
        <w:rPr>
          <w:rFonts w:cs="Arial"/>
          <w:color w:val="000000"/>
          <w:szCs w:val="22"/>
        </w:rPr>
        <w:t>.</w:t>
      </w:r>
    </w:p>
    <w:p w14:paraId="46421420" w14:textId="77777777" w:rsidR="00D9064E" w:rsidRPr="009F33F7" w:rsidRDefault="00D9064E" w:rsidP="00D9064E">
      <w:pPr>
        <w:autoSpaceDE w:val="0"/>
        <w:autoSpaceDN w:val="0"/>
        <w:adjustRightInd w:val="0"/>
        <w:jc w:val="both"/>
        <w:rPr>
          <w:rFonts w:cs="Arial"/>
          <w:b/>
          <w:color w:val="E36C0A" w:themeColor="accent6" w:themeShade="BF"/>
          <w:szCs w:val="22"/>
          <w:shd w:val="clear" w:color="auto" w:fill="FFFFFF"/>
        </w:rPr>
      </w:pPr>
    </w:p>
    <w:p w14:paraId="20F3B59F" w14:textId="77777777" w:rsidR="00D9064E" w:rsidRPr="009F33F7" w:rsidRDefault="00D9064E" w:rsidP="00D9064E">
      <w:pPr>
        <w:numPr>
          <w:ilvl w:val="1"/>
          <w:numId w:val="7"/>
        </w:numPr>
        <w:autoSpaceDE w:val="0"/>
        <w:autoSpaceDN w:val="0"/>
        <w:adjustRightInd w:val="0"/>
        <w:jc w:val="both"/>
        <w:rPr>
          <w:rFonts w:cs="Arial"/>
          <w:b/>
          <w:color w:val="000000"/>
          <w:szCs w:val="22"/>
        </w:rPr>
      </w:pPr>
      <w:r w:rsidRPr="009F33F7">
        <w:rPr>
          <w:rFonts w:cs="Arial"/>
          <w:b/>
          <w:color w:val="000000"/>
          <w:szCs w:val="22"/>
        </w:rPr>
        <w:t>Réception</w:t>
      </w:r>
    </w:p>
    <w:p w14:paraId="408B4C22" w14:textId="77777777" w:rsidR="00D9064E" w:rsidRPr="009F33F7" w:rsidRDefault="00D9064E" w:rsidP="00D9064E">
      <w:pPr>
        <w:autoSpaceDE w:val="0"/>
        <w:autoSpaceDN w:val="0"/>
        <w:adjustRightInd w:val="0"/>
        <w:jc w:val="both"/>
        <w:rPr>
          <w:rFonts w:cs="Arial"/>
          <w:szCs w:val="22"/>
          <w:shd w:val="clear" w:color="auto" w:fill="FFFFFF"/>
        </w:rPr>
      </w:pPr>
      <w:r w:rsidRPr="009F33F7">
        <w:rPr>
          <w:rFonts w:cs="Arial"/>
          <w:szCs w:val="22"/>
          <w:shd w:val="clear" w:color="auto" w:fill="FFFFFF"/>
        </w:rPr>
        <w:t>Au vu du procès-verbal des opérations préalables à la réception et des propositions du Maître d'œuvre, le CEA prononce la décision concernant la réception qui peut être : réception avec ou sans réserve, ou refus de réception.</w:t>
      </w:r>
    </w:p>
    <w:p w14:paraId="3AF4971C" w14:textId="77777777" w:rsidR="00D9064E" w:rsidRPr="009F33F7" w:rsidRDefault="00D9064E" w:rsidP="00D9064E">
      <w:pPr>
        <w:autoSpaceDE w:val="0"/>
        <w:autoSpaceDN w:val="0"/>
        <w:adjustRightInd w:val="0"/>
        <w:jc w:val="both"/>
        <w:rPr>
          <w:rFonts w:cs="Arial"/>
          <w:szCs w:val="22"/>
          <w:shd w:val="clear" w:color="auto" w:fill="FFFFFF"/>
        </w:rPr>
      </w:pPr>
      <w:r w:rsidRPr="009F33F7">
        <w:rPr>
          <w:rFonts w:cs="Arial"/>
          <w:szCs w:val="22"/>
          <w:shd w:val="clear" w:color="auto" w:fill="FFFFFF"/>
        </w:rPr>
        <w:t xml:space="preserve">La décision ainsi prise est notifiée au Titulaire dans les 10 jours suivant la date de visite de réception de l’Ouvrage. </w:t>
      </w:r>
    </w:p>
    <w:p w14:paraId="5455D015" w14:textId="77777777" w:rsidR="00D9064E" w:rsidRPr="009F33F7" w:rsidRDefault="00D9064E" w:rsidP="00D9064E">
      <w:pPr>
        <w:autoSpaceDE w:val="0"/>
        <w:autoSpaceDN w:val="0"/>
        <w:adjustRightInd w:val="0"/>
        <w:jc w:val="both"/>
        <w:rPr>
          <w:rFonts w:cs="Arial"/>
          <w:color w:val="000000"/>
          <w:szCs w:val="22"/>
          <w:u w:val="single"/>
        </w:rPr>
      </w:pPr>
    </w:p>
    <w:p w14:paraId="7B1C9755" w14:textId="77777777" w:rsidR="00D9064E" w:rsidRPr="009F33F7" w:rsidRDefault="00D9064E" w:rsidP="00D9064E">
      <w:pPr>
        <w:autoSpaceDE w:val="0"/>
        <w:autoSpaceDN w:val="0"/>
        <w:adjustRightInd w:val="0"/>
        <w:jc w:val="both"/>
        <w:rPr>
          <w:rFonts w:cs="Arial"/>
          <w:szCs w:val="22"/>
        </w:rPr>
      </w:pPr>
      <w:r w:rsidRPr="009F33F7">
        <w:rPr>
          <w:rFonts w:cs="Arial"/>
          <w:color w:val="000000"/>
          <w:szCs w:val="22"/>
          <w:u w:val="single"/>
        </w:rPr>
        <w:t>La date de réception de l’Ouvrage mentionnée au PV de réception est le point de départ de l'ensemble des garanties</w:t>
      </w:r>
      <w:r w:rsidRPr="009F33F7">
        <w:rPr>
          <w:rFonts w:cs="Arial"/>
          <w:color w:val="000000"/>
          <w:szCs w:val="22"/>
        </w:rPr>
        <w:t>.</w:t>
      </w:r>
    </w:p>
    <w:p w14:paraId="12E692B1" w14:textId="77777777" w:rsidR="00D9064E" w:rsidRPr="009F33F7" w:rsidRDefault="00D9064E" w:rsidP="00D9064E">
      <w:pPr>
        <w:autoSpaceDE w:val="0"/>
        <w:autoSpaceDN w:val="0"/>
        <w:adjustRightInd w:val="0"/>
        <w:jc w:val="both"/>
        <w:rPr>
          <w:rFonts w:cs="Arial"/>
          <w:sz w:val="20"/>
          <w:szCs w:val="20"/>
          <w:shd w:val="clear" w:color="auto" w:fill="FFFFFF"/>
        </w:rPr>
      </w:pPr>
    </w:p>
    <w:p w14:paraId="56228B66" w14:textId="77777777" w:rsidR="00D9064E" w:rsidRPr="009F33F7" w:rsidRDefault="00D9064E" w:rsidP="00D9064E">
      <w:pPr>
        <w:numPr>
          <w:ilvl w:val="1"/>
          <w:numId w:val="7"/>
        </w:numPr>
        <w:autoSpaceDE w:val="0"/>
        <w:autoSpaceDN w:val="0"/>
        <w:adjustRightInd w:val="0"/>
        <w:jc w:val="both"/>
        <w:rPr>
          <w:rFonts w:cs="Arial"/>
          <w:b/>
          <w:color w:val="000000"/>
          <w:szCs w:val="22"/>
        </w:rPr>
      </w:pPr>
      <w:bookmarkStart w:id="60" w:name="_Toc397545573"/>
      <w:bookmarkStart w:id="61" w:name="_Toc398545042"/>
      <w:r w:rsidRPr="009F33F7">
        <w:rPr>
          <w:rFonts w:cs="Arial"/>
          <w:b/>
          <w:color w:val="000000"/>
          <w:szCs w:val="22"/>
        </w:rPr>
        <w:t>Mise à disposition partielle</w:t>
      </w:r>
      <w:bookmarkEnd w:id="60"/>
      <w:bookmarkEnd w:id="61"/>
    </w:p>
    <w:p w14:paraId="064AB887" w14:textId="77777777" w:rsidR="00D9064E" w:rsidRPr="004F7181" w:rsidRDefault="00D9064E" w:rsidP="00D9064E">
      <w:pPr>
        <w:autoSpaceDE w:val="0"/>
        <w:autoSpaceDN w:val="0"/>
        <w:adjustRightInd w:val="0"/>
        <w:jc w:val="both"/>
        <w:rPr>
          <w:rFonts w:cs="Arial"/>
          <w:szCs w:val="22"/>
          <w:shd w:val="clear" w:color="auto" w:fill="FFFFFF"/>
        </w:rPr>
      </w:pPr>
      <w:r w:rsidRPr="009F33F7">
        <w:rPr>
          <w:rFonts w:cs="Arial"/>
          <w:szCs w:val="22"/>
          <w:shd w:val="clear" w:color="auto" w:fill="FFFFFF"/>
        </w:rPr>
        <w:t>Certains ouvrages ou parties d’ouvrages pourront faire l’objet d’une mise à disposition partielle, avant l’achèvement de l’ensemble des Travaux, dans les conditions précisées à l’article 34.2 des CGA.</w:t>
      </w:r>
    </w:p>
    <w:p w14:paraId="6A6C5DCF" w14:textId="54353222" w:rsidR="00D9064E" w:rsidRDefault="00D9064E" w:rsidP="00411BC6">
      <w:pPr>
        <w:autoSpaceDE w:val="0"/>
        <w:autoSpaceDN w:val="0"/>
        <w:adjustRightInd w:val="0"/>
        <w:jc w:val="both"/>
        <w:rPr>
          <w:rFonts w:cs="Arial"/>
          <w:color w:val="000000"/>
          <w:szCs w:val="22"/>
        </w:rPr>
      </w:pPr>
    </w:p>
    <w:p w14:paraId="17D128C8" w14:textId="77777777" w:rsidR="000A25AD" w:rsidRPr="001E5E9B" w:rsidRDefault="000A25AD" w:rsidP="00411BC6">
      <w:pPr>
        <w:autoSpaceDE w:val="0"/>
        <w:autoSpaceDN w:val="0"/>
        <w:adjustRightInd w:val="0"/>
        <w:jc w:val="both"/>
        <w:rPr>
          <w:rFonts w:cs="Arial"/>
          <w:color w:val="000000"/>
          <w:szCs w:val="22"/>
        </w:rPr>
      </w:pPr>
    </w:p>
    <w:p w14:paraId="0869698F"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62" w:name="_Toc201307623"/>
      <w:r w:rsidRPr="001E4ACC">
        <w:rPr>
          <w:rFonts w:cs="Arial"/>
          <w:bCs w:val="0"/>
          <w:color w:val="000000"/>
          <w:szCs w:val="22"/>
        </w:rPr>
        <w:t>GARANTIES</w:t>
      </w:r>
      <w:bookmarkEnd w:id="62"/>
    </w:p>
    <w:p w14:paraId="4F03485F"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Les garanties prévues au titre du présent marché sont les garanties légales et les garanties prévues </w:t>
      </w:r>
      <w:r w:rsidR="00074B78">
        <w:rPr>
          <w:rFonts w:cs="Arial"/>
          <w:color w:val="000000"/>
          <w:szCs w:val="22"/>
        </w:rPr>
        <w:t xml:space="preserve">au chapitre 11 des Conditions </w:t>
      </w:r>
      <w:r w:rsidRPr="001E5E9B">
        <w:rPr>
          <w:rFonts w:cs="Arial"/>
          <w:color w:val="000000"/>
          <w:szCs w:val="22"/>
        </w:rPr>
        <w:t>Générales</w:t>
      </w:r>
      <w:r w:rsidR="00074B78">
        <w:rPr>
          <w:rFonts w:cs="Arial"/>
          <w:color w:val="000000"/>
          <w:szCs w:val="22"/>
        </w:rPr>
        <w:t xml:space="preserve"> d’Achat du </w:t>
      </w:r>
      <w:r w:rsidRPr="001E5E9B">
        <w:rPr>
          <w:rFonts w:cs="Arial"/>
          <w:color w:val="000000"/>
          <w:szCs w:val="22"/>
        </w:rPr>
        <w:t>CEA.</w:t>
      </w:r>
    </w:p>
    <w:p w14:paraId="4BFC51E8" w14:textId="77777777" w:rsidR="00411BC6" w:rsidRPr="00A04476" w:rsidRDefault="00411BC6" w:rsidP="00411BC6">
      <w:pPr>
        <w:autoSpaceDE w:val="0"/>
        <w:autoSpaceDN w:val="0"/>
        <w:adjustRightInd w:val="0"/>
        <w:jc w:val="both"/>
        <w:rPr>
          <w:rFonts w:cs="Arial"/>
          <w:color w:val="000000"/>
          <w:szCs w:val="22"/>
        </w:rPr>
      </w:pPr>
      <w:r w:rsidRPr="001E5E9B">
        <w:rPr>
          <w:rFonts w:cs="Arial"/>
          <w:color w:val="000000"/>
          <w:szCs w:val="22"/>
        </w:rPr>
        <w:t>Il est rappelé à ce titre que le délai de garantie de parfait achèvement est d'un an à compter de la date d'effet de la réception, de deux ans pour la garantie de bon fonctionnement</w:t>
      </w:r>
      <w:r>
        <w:rPr>
          <w:rFonts w:cs="Arial"/>
          <w:color w:val="000000"/>
          <w:szCs w:val="22"/>
        </w:rPr>
        <w:t xml:space="preserve"> </w:t>
      </w:r>
      <w:r w:rsidRPr="001B6D68">
        <w:rPr>
          <w:rFonts w:cs="Arial"/>
          <w:color w:val="000000"/>
          <w:szCs w:val="22"/>
        </w:rPr>
        <w:t xml:space="preserve">et de 10 ans pour la garantie résultant des articles </w:t>
      </w:r>
      <w:r w:rsidRPr="00A04476">
        <w:rPr>
          <w:rFonts w:cs="Arial"/>
          <w:color w:val="000000"/>
          <w:szCs w:val="22"/>
        </w:rPr>
        <w:t>1792 et suivants du Code Civil.</w:t>
      </w:r>
    </w:p>
    <w:p w14:paraId="29DF129D" w14:textId="77777777" w:rsidR="00411BC6" w:rsidRPr="00A04476" w:rsidRDefault="00411BC6" w:rsidP="00411BC6">
      <w:pPr>
        <w:autoSpaceDE w:val="0"/>
        <w:autoSpaceDN w:val="0"/>
        <w:adjustRightInd w:val="0"/>
        <w:jc w:val="both"/>
        <w:rPr>
          <w:rFonts w:cs="Arial"/>
          <w:color w:val="000000"/>
          <w:szCs w:val="22"/>
        </w:rPr>
      </w:pPr>
      <w:r w:rsidRPr="00A04476">
        <w:rPr>
          <w:rFonts w:cs="Arial"/>
          <w:color w:val="000000"/>
          <w:szCs w:val="22"/>
        </w:rPr>
        <w:t>Pendant ces délais de garantie, tous les frais de fourniture, de main d'</w:t>
      </w:r>
      <w:r w:rsidR="006B5498" w:rsidRPr="00A04476">
        <w:rPr>
          <w:rFonts w:cs="Arial"/>
          <w:color w:val="000000"/>
          <w:szCs w:val="22"/>
        </w:rPr>
        <w:t>œuvre</w:t>
      </w:r>
      <w:r w:rsidRPr="00A04476">
        <w:rPr>
          <w:rFonts w:cs="Arial"/>
          <w:color w:val="000000"/>
          <w:szCs w:val="22"/>
        </w:rPr>
        <w:t xml:space="preserve"> et de déplacement du personnel sont à la charge du Titulaire.</w:t>
      </w:r>
    </w:p>
    <w:p w14:paraId="6DD9E900" w14:textId="77777777" w:rsidR="004A07BB" w:rsidRPr="00A04476" w:rsidRDefault="004A07BB" w:rsidP="00411BC6">
      <w:pPr>
        <w:autoSpaceDE w:val="0"/>
        <w:autoSpaceDN w:val="0"/>
        <w:adjustRightInd w:val="0"/>
        <w:jc w:val="both"/>
        <w:rPr>
          <w:rFonts w:cs="Arial"/>
          <w:b/>
          <w:bCs/>
          <w:szCs w:val="22"/>
        </w:rPr>
      </w:pPr>
    </w:p>
    <w:p w14:paraId="5BCC8847" w14:textId="1C754CE8" w:rsidR="00411BC6" w:rsidRPr="00A04476" w:rsidRDefault="00411BC6" w:rsidP="00411BC6">
      <w:pPr>
        <w:autoSpaceDE w:val="0"/>
        <w:autoSpaceDN w:val="0"/>
        <w:adjustRightInd w:val="0"/>
        <w:jc w:val="both"/>
        <w:rPr>
          <w:rFonts w:cs="Arial"/>
          <w:color w:val="000000"/>
          <w:szCs w:val="22"/>
        </w:rPr>
      </w:pPr>
      <w:r w:rsidRPr="00A04476">
        <w:rPr>
          <w:rFonts w:cs="Arial"/>
          <w:color w:val="000000"/>
          <w:szCs w:val="22"/>
        </w:rPr>
        <w:t xml:space="preserve">Le Titulaire s'engage à intervenir pour réparer les désordres au plus tard dans les </w:t>
      </w:r>
      <w:r w:rsidR="00A04476" w:rsidRPr="00A04476">
        <w:rPr>
          <w:rFonts w:cs="Arial"/>
          <w:color w:val="000000"/>
          <w:szCs w:val="22"/>
          <w:highlight w:val="cyan"/>
        </w:rPr>
        <w:t>__</w:t>
      </w:r>
      <w:r w:rsidR="004A07BB" w:rsidRPr="00A04476">
        <w:rPr>
          <w:rFonts w:cs="Arial"/>
          <w:color w:val="000000"/>
          <w:szCs w:val="22"/>
        </w:rPr>
        <w:t xml:space="preserve"> </w:t>
      </w:r>
      <w:r w:rsidRPr="00A04476">
        <w:rPr>
          <w:rFonts w:cs="Arial"/>
          <w:color w:val="000000"/>
          <w:szCs w:val="22"/>
        </w:rPr>
        <w:t>jours ouvrés suivant la réception d'un</w:t>
      </w:r>
      <w:r w:rsidR="000A25AD" w:rsidRPr="00A04476">
        <w:rPr>
          <w:rFonts w:cs="Arial"/>
          <w:color w:val="000000"/>
          <w:szCs w:val="22"/>
        </w:rPr>
        <w:t xml:space="preserve"> courrier électronique</w:t>
      </w:r>
      <w:r w:rsidRPr="00A04476">
        <w:rPr>
          <w:rFonts w:cs="Arial"/>
          <w:color w:val="000000"/>
          <w:szCs w:val="22"/>
        </w:rPr>
        <w:t xml:space="preserve"> de demande d'intervention du CEA. Ces prestations sont effectuées tous les jours, du lundi au vendredi de 8 heures à 17 heures.</w:t>
      </w:r>
    </w:p>
    <w:p w14:paraId="5094FF8E" w14:textId="78ABCC7E" w:rsidR="004A07BB" w:rsidRPr="00A04476" w:rsidRDefault="000A25AD" w:rsidP="004A07BB">
      <w:pPr>
        <w:autoSpaceDE w:val="0"/>
        <w:autoSpaceDN w:val="0"/>
        <w:adjustRightInd w:val="0"/>
        <w:jc w:val="both"/>
        <w:rPr>
          <w:rFonts w:cs="Arial"/>
          <w:color w:val="000000"/>
          <w:szCs w:val="22"/>
        </w:rPr>
      </w:pPr>
      <w:r w:rsidRPr="00A04476">
        <w:rPr>
          <w:rFonts w:cs="Arial"/>
          <w:color w:val="000000"/>
          <w:szCs w:val="22"/>
        </w:rPr>
        <w:t>Il est entendu que l'envoi du</w:t>
      </w:r>
      <w:r w:rsidR="004A07BB" w:rsidRPr="00A04476">
        <w:rPr>
          <w:rFonts w:cs="Arial"/>
          <w:color w:val="000000"/>
          <w:szCs w:val="22"/>
        </w:rPr>
        <w:t xml:space="preserve"> </w:t>
      </w:r>
      <w:r w:rsidRPr="00A04476">
        <w:rPr>
          <w:rFonts w:cs="Arial"/>
          <w:color w:val="000000"/>
          <w:szCs w:val="22"/>
        </w:rPr>
        <w:t xml:space="preserve">courrier électronique </w:t>
      </w:r>
      <w:r w:rsidR="004A07BB" w:rsidRPr="00A04476">
        <w:rPr>
          <w:rFonts w:cs="Arial"/>
          <w:color w:val="000000"/>
          <w:szCs w:val="22"/>
        </w:rPr>
        <w:t>doit être précédé d'un entretien téléphonique avec le responsable technique du Titulaire en vue d'un diagnostic.</w:t>
      </w:r>
    </w:p>
    <w:p w14:paraId="7F1CDCC6" w14:textId="77777777" w:rsidR="004A07BB" w:rsidRPr="00A04476" w:rsidRDefault="004A07BB" w:rsidP="004A07BB">
      <w:pPr>
        <w:autoSpaceDE w:val="0"/>
        <w:autoSpaceDN w:val="0"/>
        <w:adjustRightInd w:val="0"/>
        <w:jc w:val="both"/>
        <w:rPr>
          <w:rFonts w:cs="Arial"/>
          <w:color w:val="000000"/>
          <w:szCs w:val="22"/>
        </w:rPr>
      </w:pPr>
      <w:r w:rsidRPr="00A04476">
        <w:rPr>
          <w:rFonts w:cs="Arial"/>
          <w:color w:val="000000"/>
          <w:szCs w:val="22"/>
        </w:rPr>
        <w:t xml:space="preserve">Le personnel du Titulaire chargé des dépannages a libre accès aux installations, sous réserve du respect des clauses d'hygiène et de sécurité décrites dans les conditions </w:t>
      </w:r>
      <w:r w:rsidRPr="00A04476">
        <w:rPr>
          <w:rFonts w:cs="Arial"/>
          <w:color w:val="000000"/>
          <w:szCs w:val="22"/>
        </w:rPr>
        <w:lastRenderedPageBreak/>
        <w:t>générales du CEA et que les opérations n'apportent pas une gêne anormale aux utilisateurs.</w:t>
      </w:r>
    </w:p>
    <w:p w14:paraId="114E913E" w14:textId="593C4045" w:rsidR="004A07BB" w:rsidRPr="00A04476" w:rsidRDefault="004A07BB" w:rsidP="00411BC6">
      <w:pPr>
        <w:autoSpaceDE w:val="0"/>
        <w:autoSpaceDN w:val="0"/>
        <w:adjustRightInd w:val="0"/>
        <w:jc w:val="both"/>
        <w:rPr>
          <w:rFonts w:cs="Arial"/>
          <w:color w:val="000000"/>
          <w:szCs w:val="22"/>
        </w:rPr>
      </w:pPr>
      <w:r w:rsidRPr="00A04476">
        <w:rPr>
          <w:rFonts w:cs="Arial"/>
          <w:color w:val="000000"/>
          <w:szCs w:val="22"/>
        </w:rPr>
        <w:t xml:space="preserve">A dater de la notification des désordres par le CEA, le Titulaire dispose d’un délai de 60 jours calendaires pour y remédier, sauf cas d’urgence (sécurité ou impératif de fonctionnement) où ce délai doit être réduit et sera défini d’un commun accord entre les parties. Passé ce délai, le CEA peut appliquer les pénalités mentionnées </w:t>
      </w:r>
      <w:r w:rsidR="008224CE" w:rsidRPr="00A04476">
        <w:rPr>
          <w:rFonts w:cs="Arial"/>
          <w:color w:val="000000"/>
          <w:szCs w:val="22"/>
        </w:rPr>
        <w:t xml:space="preserve">à l’article </w:t>
      </w:r>
      <w:r w:rsidR="008224CE" w:rsidRPr="00A04476">
        <w:rPr>
          <w:rFonts w:cs="Arial"/>
          <w:color w:val="000000"/>
          <w:szCs w:val="22"/>
        </w:rPr>
        <w:fldChar w:fldCharType="begin"/>
      </w:r>
      <w:r w:rsidR="008224CE" w:rsidRPr="00A04476">
        <w:rPr>
          <w:rFonts w:cs="Arial"/>
          <w:color w:val="000000"/>
          <w:szCs w:val="22"/>
        </w:rPr>
        <w:instrText xml:space="preserve"> REF _Ref206303731 \r \h </w:instrText>
      </w:r>
      <w:r w:rsidR="00BF3A10" w:rsidRPr="00A04476">
        <w:rPr>
          <w:rFonts w:cs="Arial"/>
          <w:color w:val="000000"/>
          <w:szCs w:val="22"/>
        </w:rPr>
        <w:instrText xml:space="preserve"> \* MERGEFORMAT </w:instrText>
      </w:r>
      <w:r w:rsidR="008224CE" w:rsidRPr="00A04476">
        <w:rPr>
          <w:rFonts w:cs="Arial"/>
          <w:color w:val="000000"/>
          <w:szCs w:val="22"/>
        </w:rPr>
      </w:r>
      <w:r w:rsidR="008224CE" w:rsidRPr="00A04476">
        <w:rPr>
          <w:rFonts w:cs="Arial"/>
          <w:color w:val="000000"/>
          <w:szCs w:val="22"/>
        </w:rPr>
        <w:fldChar w:fldCharType="separate"/>
      </w:r>
      <w:r w:rsidR="00A04476">
        <w:rPr>
          <w:rFonts w:cs="Arial"/>
          <w:color w:val="000000"/>
          <w:szCs w:val="22"/>
        </w:rPr>
        <w:t>20</w:t>
      </w:r>
      <w:r w:rsidR="008224CE" w:rsidRPr="00A04476">
        <w:rPr>
          <w:rFonts w:cs="Arial"/>
          <w:color w:val="000000"/>
          <w:szCs w:val="22"/>
        </w:rPr>
        <w:t>.2 -</w:t>
      </w:r>
      <w:r w:rsidR="008224CE" w:rsidRPr="00A04476">
        <w:rPr>
          <w:rFonts w:cs="Arial"/>
          <w:color w:val="000000"/>
          <w:szCs w:val="22"/>
        </w:rPr>
        <w:fldChar w:fldCharType="end"/>
      </w:r>
      <w:r w:rsidR="008224CE" w:rsidRPr="00A04476">
        <w:rPr>
          <w:rFonts w:cs="Arial"/>
          <w:color w:val="000000"/>
          <w:szCs w:val="22"/>
        </w:rPr>
        <w:t xml:space="preserve"> </w:t>
      </w:r>
      <w:r w:rsidRPr="00A04476">
        <w:rPr>
          <w:rFonts w:cs="Arial"/>
          <w:color w:val="000000"/>
          <w:szCs w:val="22"/>
        </w:rPr>
        <w:t>ci-après et faire procéder aux travaux par un tiers aux frais et risques du Titulaire.</w:t>
      </w:r>
    </w:p>
    <w:p w14:paraId="0E26AE00" w14:textId="77777777" w:rsidR="004A07BB" w:rsidRPr="001B6D68" w:rsidRDefault="004A07BB" w:rsidP="004A07BB">
      <w:pPr>
        <w:autoSpaceDE w:val="0"/>
        <w:autoSpaceDN w:val="0"/>
        <w:adjustRightInd w:val="0"/>
        <w:jc w:val="both"/>
        <w:rPr>
          <w:rFonts w:cs="Arial"/>
          <w:color w:val="000000"/>
          <w:szCs w:val="22"/>
        </w:rPr>
      </w:pPr>
      <w:r w:rsidRPr="00A04476">
        <w:rPr>
          <w:rFonts w:cs="Arial"/>
          <w:color w:val="000000"/>
          <w:szCs w:val="22"/>
        </w:rPr>
        <w:t>En cas d'indisponibilité d’éléments d’équipements, la période de garantie de bon</w:t>
      </w:r>
      <w:r>
        <w:rPr>
          <w:rFonts w:cs="Arial"/>
          <w:color w:val="000000"/>
          <w:szCs w:val="22"/>
        </w:rPr>
        <w:t xml:space="preserve"> fonctionnement</w:t>
      </w:r>
      <w:r w:rsidRPr="001B6D68">
        <w:rPr>
          <w:rFonts w:cs="Arial"/>
          <w:color w:val="000000"/>
          <w:szCs w:val="22"/>
        </w:rPr>
        <w:t xml:space="preserve"> est prolongée d’une durée éq</w:t>
      </w:r>
      <w:r>
        <w:rPr>
          <w:rFonts w:cs="Arial"/>
          <w:color w:val="000000"/>
          <w:szCs w:val="22"/>
        </w:rPr>
        <w:t>uivalente au temps d'arrêt des éléments d’é</w:t>
      </w:r>
      <w:r w:rsidRPr="001B6D68">
        <w:rPr>
          <w:rFonts w:cs="Arial"/>
          <w:color w:val="000000"/>
          <w:szCs w:val="22"/>
        </w:rPr>
        <w:t>quipement.</w:t>
      </w:r>
    </w:p>
    <w:p w14:paraId="7CEDEB7F" w14:textId="77777777" w:rsidR="004A07BB" w:rsidRDefault="004A07BB" w:rsidP="00411BC6">
      <w:pPr>
        <w:autoSpaceDE w:val="0"/>
        <w:autoSpaceDN w:val="0"/>
        <w:adjustRightInd w:val="0"/>
        <w:jc w:val="both"/>
        <w:rPr>
          <w:rFonts w:cs="Arial"/>
          <w:color w:val="000000"/>
          <w:szCs w:val="22"/>
        </w:rPr>
      </w:pPr>
    </w:p>
    <w:p w14:paraId="4E705B80" w14:textId="77777777" w:rsidR="00411BC6" w:rsidRPr="001E5E9B" w:rsidRDefault="00411BC6" w:rsidP="00411BC6">
      <w:pPr>
        <w:autoSpaceDE w:val="0"/>
        <w:autoSpaceDN w:val="0"/>
        <w:adjustRightInd w:val="0"/>
        <w:jc w:val="both"/>
        <w:rPr>
          <w:rFonts w:cs="Arial"/>
          <w:szCs w:val="22"/>
        </w:rPr>
      </w:pPr>
    </w:p>
    <w:p w14:paraId="47731AC9" w14:textId="2DDE2E39" w:rsidR="00411BC6" w:rsidRPr="0096263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63" w:name="_Toc201307624"/>
      <w:r w:rsidRPr="0096263C">
        <w:rPr>
          <w:rFonts w:cs="Arial"/>
          <w:bCs w:val="0"/>
          <w:color w:val="000000"/>
          <w:szCs w:val="22"/>
        </w:rPr>
        <w:t>ASSURANCES</w:t>
      </w:r>
      <w:bookmarkEnd w:id="63"/>
    </w:p>
    <w:p w14:paraId="6949C48E" w14:textId="77777777" w:rsidR="00F40226" w:rsidRPr="000D38C9" w:rsidRDefault="00F40226" w:rsidP="00F40226">
      <w:pPr>
        <w:autoSpaceDE w:val="0"/>
        <w:autoSpaceDN w:val="0"/>
        <w:adjustRightInd w:val="0"/>
        <w:jc w:val="both"/>
        <w:rPr>
          <w:rFonts w:cs="Arial"/>
          <w:color w:val="000000"/>
          <w:szCs w:val="22"/>
        </w:rPr>
      </w:pPr>
    </w:p>
    <w:p w14:paraId="4C0E8EA2" w14:textId="58E2CCC3" w:rsidR="00997E78" w:rsidRDefault="00997E78" w:rsidP="00997E78">
      <w:pPr>
        <w:autoSpaceDE w:val="0"/>
        <w:autoSpaceDN w:val="0"/>
        <w:adjustRightInd w:val="0"/>
        <w:jc w:val="both"/>
        <w:rPr>
          <w:rFonts w:cs="Arial"/>
          <w:color w:val="000000"/>
          <w:szCs w:val="22"/>
        </w:rPr>
      </w:pPr>
      <w:r>
        <w:rPr>
          <w:rFonts w:cs="Arial"/>
          <w:color w:val="000000"/>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0FD639B2" w14:textId="77777777" w:rsidR="00EC5784" w:rsidRDefault="00EC5784" w:rsidP="00997E78">
      <w:pPr>
        <w:autoSpaceDE w:val="0"/>
        <w:autoSpaceDN w:val="0"/>
        <w:adjustRightInd w:val="0"/>
        <w:jc w:val="both"/>
        <w:rPr>
          <w:rFonts w:cs="Arial"/>
          <w:color w:val="000000"/>
          <w:szCs w:val="22"/>
        </w:rPr>
      </w:pPr>
    </w:p>
    <w:p w14:paraId="2629F8C8" w14:textId="0FD426D7" w:rsidR="0094523A" w:rsidRPr="001E5E9B" w:rsidRDefault="0094523A" w:rsidP="00411BC6">
      <w:pPr>
        <w:autoSpaceDE w:val="0"/>
        <w:autoSpaceDN w:val="0"/>
        <w:adjustRightInd w:val="0"/>
        <w:jc w:val="both"/>
        <w:rPr>
          <w:rFonts w:cs="Arial"/>
          <w:color w:val="000000"/>
          <w:szCs w:val="22"/>
          <w:highlight w:val="yellow"/>
        </w:rPr>
      </w:pPr>
    </w:p>
    <w:p w14:paraId="3339DCB6" w14:textId="77777777" w:rsidR="00411BC6" w:rsidRPr="00BC7D2A" w:rsidRDefault="00411BC6" w:rsidP="00490070">
      <w:pPr>
        <w:pStyle w:val="Titre1"/>
        <w:numPr>
          <w:ilvl w:val="0"/>
          <w:numId w:val="7"/>
        </w:numPr>
        <w:rPr>
          <w:rFonts w:cs="Arial"/>
          <w:szCs w:val="22"/>
        </w:rPr>
      </w:pPr>
      <w:bookmarkStart w:id="64" w:name="_Ref206303693"/>
      <w:r>
        <w:rPr>
          <w:rFonts w:cs="Arial"/>
          <w:bCs w:val="0"/>
          <w:color w:val="000000"/>
          <w:szCs w:val="22"/>
        </w:rPr>
        <w:t xml:space="preserve"> </w:t>
      </w:r>
      <w:bookmarkStart w:id="65" w:name="_Ref222919765"/>
      <w:bookmarkStart w:id="66" w:name="_Toc201307625"/>
      <w:r w:rsidR="0094523A" w:rsidRPr="00BC7D2A">
        <w:rPr>
          <w:rFonts w:cs="Arial"/>
          <w:bCs w:val="0"/>
          <w:color w:val="000000"/>
          <w:szCs w:val="22"/>
        </w:rPr>
        <w:t>DELAI OU PLANNING GENERAL DE REALISATION</w:t>
      </w:r>
      <w:bookmarkEnd w:id="64"/>
      <w:bookmarkEnd w:id="65"/>
      <w:bookmarkEnd w:id="66"/>
    </w:p>
    <w:p w14:paraId="4DD4F39B" w14:textId="21FEF632" w:rsidR="00411BC6" w:rsidRPr="00A04476" w:rsidRDefault="0094523A"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00411BC6" w:rsidRPr="0094523A">
        <w:rPr>
          <w:rFonts w:cs="Arial"/>
          <w:szCs w:val="22"/>
        </w:rPr>
        <w:t>Le Titulaire s'engage à réaliser les Travaux objet du présent mar</w:t>
      </w:r>
      <w:r w:rsidR="009F33F7">
        <w:rPr>
          <w:rFonts w:cs="Arial"/>
          <w:szCs w:val="22"/>
        </w:rPr>
        <w:t xml:space="preserve">ché </w:t>
      </w:r>
      <w:r w:rsidR="009F33F7" w:rsidRPr="00A04476">
        <w:rPr>
          <w:rFonts w:cs="Arial"/>
          <w:b/>
          <w:bCs/>
          <w:szCs w:val="22"/>
        </w:rPr>
        <w:t>10 mois après l’Ordre de Service transmis par la Maitrise d’œuvre</w:t>
      </w:r>
      <w:r w:rsidR="009F33F7" w:rsidRPr="00A04476">
        <w:rPr>
          <w:rFonts w:cs="Arial"/>
          <w:szCs w:val="22"/>
        </w:rPr>
        <w:t xml:space="preserve">, </w:t>
      </w:r>
      <w:r w:rsidR="00411BC6" w:rsidRPr="00A04476">
        <w:rPr>
          <w:rFonts w:cs="Arial"/>
          <w:szCs w:val="22"/>
        </w:rPr>
        <w:t>conformément au planning général de l’opération précité à l’</w:t>
      </w:r>
      <w:r w:rsidR="00411BC6" w:rsidRPr="00A04476">
        <w:rPr>
          <w:rFonts w:cs="Arial"/>
          <w:szCs w:val="22"/>
        </w:rPr>
        <w:fldChar w:fldCharType="begin"/>
      </w:r>
      <w:r w:rsidR="00411BC6" w:rsidRPr="00A04476">
        <w:rPr>
          <w:rFonts w:cs="Arial"/>
          <w:szCs w:val="22"/>
        </w:rPr>
        <w:instrText xml:space="preserve"> REF _Ref222827535 \r \h </w:instrText>
      </w:r>
      <w:r w:rsidR="00A04476">
        <w:rPr>
          <w:rFonts w:cs="Arial"/>
          <w:szCs w:val="22"/>
        </w:rPr>
        <w:instrText xml:space="preserve"> \* MERGEFORMAT </w:instrText>
      </w:r>
      <w:r w:rsidR="00411BC6" w:rsidRPr="00A04476">
        <w:rPr>
          <w:rFonts w:cs="Arial"/>
          <w:szCs w:val="22"/>
        </w:rPr>
      </w:r>
      <w:r w:rsidR="00411BC6" w:rsidRPr="00A04476">
        <w:rPr>
          <w:rFonts w:cs="Arial"/>
          <w:szCs w:val="22"/>
        </w:rPr>
        <w:fldChar w:fldCharType="separate"/>
      </w:r>
      <w:r w:rsidR="00411BC6" w:rsidRPr="00A04476">
        <w:rPr>
          <w:rFonts w:cs="Arial"/>
          <w:szCs w:val="22"/>
        </w:rPr>
        <w:t>Article 2 -</w:t>
      </w:r>
      <w:r w:rsidR="00411BC6" w:rsidRPr="00A04476">
        <w:rPr>
          <w:rFonts w:cs="Arial"/>
          <w:szCs w:val="22"/>
        </w:rPr>
        <w:fldChar w:fldCharType="end"/>
      </w:r>
      <w:r w:rsidR="00411BC6" w:rsidRPr="00A04476">
        <w:rPr>
          <w:rFonts w:cs="Arial"/>
          <w:szCs w:val="22"/>
        </w:rPr>
        <w:t xml:space="preserve"> du présent marché.</w:t>
      </w:r>
    </w:p>
    <w:p w14:paraId="6A0139DE" w14:textId="001022CF" w:rsidR="00D865CD" w:rsidRPr="00A04476" w:rsidRDefault="00D865CD" w:rsidP="00D865CD">
      <w:pPr>
        <w:autoSpaceDE w:val="0"/>
        <w:autoSpaceDN w:val="0"/>
        <w:adjustRightInd w:val="0"/>
        <w:jc w:val="both"/>
        <w:rPr>
          <w:rFonts w:cs="Arial"/>
          <w:b/>
          <w:bCs/>
          <w:color w:val="E36C0A"/>
          <w:szCs w:val="22"/>
        </w:rPr>
      </w:pPr>
    </w:p>
    <w:p w14:paraId="4C15E22C" w14:textId="77777777" w:rsidR="0094523A" w:rsidRPr="00A04476" w:rsidRDefault="0094523A" w:rsidP="00490070">
      <w:pPr>
        <w:pStyle w:val="Titre1"/>
        <w:numPr>
          <w:ilvl w:val="1"/>
          <w:numId w:val="7"/>
        </w:numPr>
        <w:rPr>
          <w:rFonts w:cs="Arial"/>
          <w:color w:val="000000"/>
          <w:szCs w:val="22"/>
          <w:u w:val="none"/>
        </w:rPr>
      </w:pPr>
      <w:r w:rsidRPr="00A04476">
        <w:rPr>
          <w:rFonts w:cs="Arial"/>
          <w:color w:val="000000"/>
          <w:szCs w:val="22"/>
          <w:u w:val="none"/>
        </w:rPr>
        <w:t xml:space="preserve"> </w:t>
      </w:r>
      <w:bookmarkStart w:id="67" w:name="_Toc101272897"/>
      <w:bookmarkStart w:id="68" w:name="_Toc201307626"/>
      <w:r w:rsidRPr="00A04476">
        <w:rPr>
          <w:rFonts w:cs="Arial"/>
          <w:color w:val="000000"/>
          <w:szCs w:val="22"/>
          <w:u w:val="none"/>
        </w:rPr>
        <w:t>Prolongations des délais d’exécution</w:t>
      </w:r>
      <w:bookmarkEnd w:id="67"/>
      <w:bookmarkEnd w:id="68"/>
    </w:p>
    <w:p w14:paraId="7E929ABB" w14:textId="77777777" w:rsidR="0094523A" w:rsidRPr="00A04476" w:rsidRDefault="0094523A" w:rsidP="00490070">
      <w:pPr>
        <w:pStyle w:val="Titre1"/>
        <w:numPr>
          <w:ilvl w:val="2"/>
          <w:numId w:val="7"/>
        </w:numPr>
        <w:rPr>
          <w:rFonts w:cs="Arial"/>
          <w:color w:val="000000"/>
          <w:szCs w:val="22"/>
          <w:u w:val="none"/>
        </w:rPr>
      </w:pPr>
      <w:r w:rsidRPr="00A04476">
        <w:rPr>
          <w:rFonts w:cs="Arial"/>
          <w:b w:val="0"/>
          <w:i/>
          <w:color w:val="000000"/>
          <w:szCs w:val="22"/>
          <w:u w:val="none"/>
        </w:rPr>
        <w:t xml:space="preserve"> </w:t>
      </w:r>
      <w:bookmarkStart w:id="69" w:name="_Ref389470298"/>
      <w:bookmarkStart w:id="70" w:name="_Toc101272898"/>
      <w:bookmarkStart w:id="71" w:name="_Toc201307627"/>
      <w:r w:rsidRPr="00A04476">
        <w:rPr>
          <w:rFonts w:cs="Arial"/>
          <w:b w:val="0"/>
          <w:i/>
          <w:color w:val="000000"/>
          <w:szCs w:val="22"/>
          <w:u w:val="none"/>
        </w:rPr>
        <w:t>Prolongations particulières</w:t>
      </w:r>
      <w:bookmarkEnd w:id="69"/>
      <w:bookmarkEnd w:id="70"/>
      <w:bookmarkEnd w:id="71"/>
    </w:p>
    <w:p w14:paraId="5946F596"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Les retards ou interruptions qui peuvent intervenir en</w:t>
      </w:r>
      <w:r w:rsidR="00D865CD" w:rsidRPr="00A04476">
        <w:rPr>
          <w:rFonts w:cs="Arial"/>
          <w:bCs/>
          <w:color w:val="000000"/>
          <w:szCs w:val="22"/>
        </w:rPr>
        <w:t xml:space="preserve"> cours d’exécution des Travaux</w:t>
      </w:r>
      <w:r w:rsidRPr="00A04476">
        <w:rPr>
          <w:rFonts w:cs="Arial"/>
          <w:bCs/>
          <w:color w:val="000000"/>
          <w:szCs w:val="22"/>
        </w:rPr>
        <w:t xml:space="preserve"> et pour lesquels le Titulaire n’est pas responsable, font l’objet d’ajustements correctifs au planning d’exécution, d’un commun accord entre les parties.</w:t>
      </w:r>
    </w:p>
    <w:p w14:paraId="12486CDD"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Il peut s’agir, principalement :</w:t>
      </w:r>
    </w:p>
    <w:p w14:paraId="7F8506F0" w14:textId="77777777" w:rsidR="0094523A" w:rsidRPr="00A04476" w:rsidRDefault="0094523A" w:rsidP="00490070">
      <w:pPr>
        <w:numPr>
          <w:ilvl w:val="0"/>
          <w:numId w:val="17"/>
        </w:numPr>
        <w:autoSpaceDE w:val="0"/>
        <w:autoSpaceDN w:val="0"/>
        <w:adjustRightInd w:val="0"/>
        <w:jc w:val="both"/>
        <w:rPr>
          <w:rFonts w:cs="Arial"/>
          <w:bCs/>
          <w:color w:val="000000"/>
          <w:szCs w:val="22"/>
        </w:rPr>
      </w:pPr>
      <w:r w:rsidRPr="00A04476">
        <w:rPr>
          <w:rFonts w:cs="Arial"/>
          <w:bCs/>
          <w:color w:val="000000"/>
          <w:szCs w:val="22"/>
        </w:rPr>
        <w:t>des délais inhérents au processus réglementaire (délais d’instruction par les autorités compétentes),</w:t>
      </w:r>
    </w:p>
    <w:p w14:paraId="2D682F48" w14:textId="77777777" w:rsidR="00D865CD" w:rsidRPr="00A04476" w:rsidRDefault="00D865CD" w:rsidP="00490070">
      <w:pPr>
        <w:numPr>
          <w:ilvl w:val="0"/>
          <w:numId w:val="17"/>
        </w:numPr>
        <w:autoSpaceDE w:val="0"/>
        <w:autoSpaceDN w:val="0"/>
        <w:adjustRightInd w:val="0"/>
        <w:jc w:val="both"/>
        <w:rPr>
          <w:rFonts w:cs="Arial"/>
          <w:bCs/>
          <w:color w:val="000000"/>
          <w:szCs w:val="22"/>
        </w:rPr>
      </w:pPr>
      <w:r w:rsidRPr="00A04476">
        <w:rPr>
          <w:rFonts w:cs="Arial"/>
          <w:bCs/>
          <w:color w:val="000000"/>
          <w:szCs w:val="22"/>
        </w:rPr>
        <w:t>de cas de force majeure, au sens des dispositions législatives et réglementaires en vigueur et, notamment, le code civil.</w:t>
      </w:r>
    </w:p>
    <w:p w14:paraId="10EAAE02" w14:textId="77777777" w:rsidR="0094523A" w:rsidRPr="00A04476" w:rsidRDefault="0094523A" w:rsidP="00490070">
      <w:pPr>
        <w:numPr>
          <w:ilvl w:val="0"/>
          <w:numId w:val="17"/>
        </w:numPr>
        <w:autoSpaceDE w:val="0"/>
        <w:autoSpaceDN w:val="0"/>
        <w:adjustRightInd w:val="0"/>
        <w:jc w:val="both"/>
        <w:rPr>
          <w:rFonts w:cs="Arial"/>
          <w:bCs/>
          <w:color w:val="000000"/>
          <w:szCs w:val="22"/>
        </w:rPr>
      </w:pPr>
      <w:r w:rsidRPr="00A04476">
        <w:rPr>
          <w:rFonts w:cs="Arial"/>
          <w:bCs/>
          <w:color w:val="000000"/>
          <w:szCs w:val="22"/>
        </w:rPr>
        <w:t>d’intempéries, au sens des dispositions législatives et réglementaires en vigueur et, notamment, le code du travail, au-delà de 15 jours consécutifs ou non que le Titulaire est présumé avoir anticipé dans son planning.</w:t>
      </w:r>
    </w:p>
    <w:p w14:paraId="162235D5" w14:textId="77777777" w:rsidR="00D865CD" w:rsidRPr="00A04476" w:rsidRDefault="00D865CD" w:rsidP="0094523A">
      <w:pPr>
        <w:autoSpaceDE w:val="0"/>
        <w:autoSpaceDN w:val="0"/>
        <w:adjustRightInd w:val="0"/>
        <w:jc w:val="both"/>
        <w:rPr>
          <w:rFonts w:cs="Arial"/>
          <w:bCs/>
          <w:color w:val="000000"/>
          <w:szCs w:val="22"/>
        </w:rPr>
      </w:pPr>
    </w:p>
    <w:p w14:paraId="3977DB36"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Les journées d’intempéries doivent faire l’objet d’une information au CEA le jour même de l’intempérie pour constater l’interruption effective sur le chantier du travail impacté et être dûment justifiées par la production soit de la déclaration correspondante aux Caisses de Congés Payés, soit du relevé de la station météorologique la plus proche établissant que l’on se situe dans un des cas d’intempéries définis ci-après :</w:t>
      </w:r>
    </w:p>
    <w:p w14:paraId="46216E40" w14:textId="77777777" w:rsidR="0094523A" w:rsidRPr="00A04476" w:rsidRDefault="0094523A" w:rsidP="00411BC6">
      <w:pPr>
        <w:autoSpaceDE w:val="0"/>
        <w:autoSpaceDN w:val="0"/>
        <w:adjustRightInd w:val="0"/>
        <w:jc w:val="both"/>
        <w:rPr>
          <w:rFonts w:cs="Arial"/>
          <w:bCs/>
          <w:color w:val="000000"/>
          <w:szCs w:val="22"/>
        </w:rPr>
      </w:pPr>
    </w:p>
    <w:tbl>
      <w:tblPr>
        <w:tblW w:w="7320" w:type="dxa"/>
        <w:tblInd w:w="55" w:type="dxa"/>
        <w:tblCellMar>
          <w:left w:w="70" w:type="dxa"/>
          <w:right w:w="70" w:type="dxa"/>
        </w:tblCellMar>
        <w:tblLook w:val="04A0" w:firstRow="1" w:lastRow="0" w:firstColumn="1" w:lastColumn="0" w:noHBand="0" w:noVBand="1"/>
      </w:tblPr>
      <w:tblGrid>
        <w:gridCol w:w="2440"/>
        <w:gridCol w:w="2440"/>
        <w:gridCol w:w="2440"/>
      </w:tblGrid>
      <w:tr w:rsidR="0094523A" w:rsidRPr="00A04476" w14:paraId="52D0D28D" w14:textId="77777777" w:rsidTr="0094523A">
        <w:trPr>
          <w:trHeight w:val="330"/>
        </w:trPr>
        <w:tc>
          <w:tcPr>
            <w:tcW w:w="2440" w:type="dxa"/>
            <w:tcBorders>
              <w:top w:val="single" w:sz="12" w:space="0" w:color="auto"/>
              <w:left w:val="single" w:sz="12" w:space="0" w:color="auto"/>
              <w:bottom w:val="single" w:sz="12" w:space="0" w:color="auto"/>
              <w:right w:val="single" w:sz="4" w:space="0" w:color="auto"/>
            </w:tcBorders>
            <w:shd w:val="clear" w:color="auto" w:fill="auto"/>
            <w:noWrap/>
            <w:vAlign w:val="center"/>
          </w:tcPr>
          <w:p w14:paraId="0B8F599B" w14:textId="77777777" w:rsidR="0094523A" w:rsidRPr="00A04476" w:rsidRDefault="0094523A" w:rsidP="0094523A">
            <w:pPr>
              <w:jc w:val="center"/>
              <w:rPr>
                <w:rFonts w:ascii="Calibri" w:hAnsi="Calibri" w:cs="Calibri"/>
                <w:szCs w:val="22"/>
              </w:rPr>
            </w:pPr>
            <w:r w:rsidRPr="00A04476">
              <w:rPr>
                <w:rFonts w:ascii="Calibri" w:hAnsi="Calibri" w:cs="Calibri"/>
                <w:szCs w:val="22"/>
              </w:rPr>
              <w:t>CAUSES</w:t>
            </w:r>
          </w:p>
        </w:tc>
        <w:tc>
          <w:tcPr>
            <w:tcW w:w="2440" w:type="dxa"/>
            <w:tcBorders>
              <w:top w:val="single" w:sz="12" w:space="0" w:color="auto"/>
              <w:left w:val="nil"/>
              <w:bottom w:val="single" w:sz="12" w:space="0" w:color="auto"/>
              <w:right w:val="single" w:sz="4" w:space="0" w:color="auto"/>
            </w:tcBorders>
            <w:shd w:val="clear" w:color="auto" w:fill="auto"/>
            <w:noWrap/>
            <w:vAlign w:val="center"/>
          </w:tcPr>
          <w:p w14:paraId="156D464F"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LOTS/TRAVAUX  </w:t>
            </w:r>
          </w:p>
        </w:tc>
        <w:tc>
          <w:tcPr>
            <w:tcW w:w="2440" w:type="dxa"/>
            <w:tcBorders>
              <w:top w:val="single" w:sz="12" w:space="0" w:color="auto"/>
              <w:left w:val="nil"/>
              <w:bottom w:val="single" w:sz="12" w:space="0" w:color="auto"/>
              <w:right w:val="single" w:sz="12" w:space="0" w:color="auto"/>
            </w:tcBorders>
            <w:shd w:val="clear" w:color="auto" w:fill="auto"/>
            <w:noWrap/>
            <w:vAlign w:val="center"/>
          </w:tcPr>
          <w:p w14:paraId="1C2F049E" w14:textId="77777777" w:rsidR="0094523A" w:rsidRPr="00A04476" w:rsidRDefault="0094523A" w:rsidP="0094523A">
            <w:pPr>
              <w:jc w:val="center"/>
              <w:rPr>
                <w:rFonts w:ascii="Calibri" w:hAnsi="Calibri" w:cs="Calibri"/>
                <w:szCs w:val="22"/>
              </w:rPr>
            </w:pPr>
            <w:r w:rsidRPr="00A04476">
              <w:rPr>
                <w:rFonts w:ascii="Calibri" w:hAnsi="Calibri" w:cs="Calibri"/>
                <w:szCs w:val="22"/>
              </w:rPr>
              <w:t>CRITERE</w:t>
            </w:r>
          </w:p>
        </w:tc>
      </w:tr>
      <w:tr w:rsidR="0094523A" w:rsidRPr="00A04476" w14:paraId="00FE2523" w14:textId="77777777" w:rsidTr="0094523A">
        <w:trPr>
          <w:trHeight w:val="300"/>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302A4B0F"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GEL </w:t>
            </w:r>
            <w:r w:rsidRPr="00A04476">
              <w:rPr>
                <w:rFonts w:ascii="Calibri" w:hAnsi="Calibri" w:cs="Calibri"/>
                <w:szCs w:val="22"/>
              </w:rPr>
              <w:br/>
              <w:t xml:space="preserve">(température </w:t>
            </w:r>
            <w:r w:rsidRPr="00A04476">
              <w:rPr>
                <w:rFonts w:ascii="Calibri" w:hAnsi="Calibri" w:cs="Calibri"/>
                <w:szCs w:val="22"/>
              </w:rPr>
              <w:br/>
              <w:t>mesurée  à 8H00)</w:t>
            </w:r>
          </w:p>
        </w:tc>
        <w:tc>
          <w:tcPr>
            <w:tcW w:w="2440" w:type="dxa"/>
            <w:tcBorders>
              <w:top w:val="single" w:sz="4" w:space="0" w:color="auto"/>
              <w:left w:val="nil"/>
              <w:bottom w:val="single" w:sz="4" w:space="0" w:color="auto"/>
              <w:right w:val="single" w:sz="4" w:space="0" w:color="auto"/>
            </w:tcBorders>
            <w:shd w:val="clear" w:color="auto" w:fill="auto"/>
            <w:noWrap/>
            <w:vAlign w:val="center"/>
          </w:tcPr>
          <w:p w14:paraId="618E3E23" w14:textId="77777777" w:rsidR="0094523A" w:rsidRPr="00A04476" w:rsidRDefault="0094523A" w:rsidP="0094523A">
            <w:pPr>
              <w:jc w:val="center"/>
              <w:rPr>
                <w:rFonts w:ascii="Calibri" w:hAnsi="Calibri" w:cs="Calibri"/>
                <w:szCs w:val="22"/>
              </w:rPr>
            </w:pPr>
            <w:r w:rsidRPr="00A04476">
              <w:rPr>
                <w:rFonts w:ascii="Calibri" w:hAnsi="Calibri" w:cs="Calibri"/>
                <w:szCs w:val="22"/>
              </w:rPr>
              <w:t>Terrassements/ VRD</w:t>
            </w:r>
          </w:p>
        </w:tc>
        <w:tc>
          <w:tcPr>
            <w:tcW w:w="2440" w:type="dxa"/>
            <w:tcBorders>
              <w:top w:val="nil"/>
              <w:left w:val="nil"/>
              <w:bottom w:val="single" w:sz="4" w:space="0" w:color="auto"/>
              <w:right w:val="single" w:sz="12" w:space="0" w:color="auto"/>
            </w:tcBorders>
            <w:shd w:val="clear" w:color="auto" w:fill="auto"/>
            <w:noWrap/>
            <w:vAlign w:val="center"/>
          </w:tcPr>
          <w:p w14:paraId="28F2ADB1"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ﾰC"/>
              </w:smartTagPr>
              <w:r w:rsidRPr="00A04476">
                <w:rPr>
                  <w:rFonts w:ascii="Calibri" w:hAnsi="Calibri" w:cs="Calibri"/>
                  <w:szCs w:val="22"/>
                </w:rPr>
                <w:t>-1°C</w:t>
              </w:r>
            </w:smartTag>
          </w:p>
        </w:tc>
      </w:tr>
      <w:tr w:rsidR="0094523A" w:rsidRPr="00A04476" w14:paraId="67570DB7"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30E36E48"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00A8D56"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4FDCDEAA"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3ﾰC"/>
              </w:smartTagPr>
              <w:r w:rsidRPr="00A04476">
                <w:rPr>
                  <w:rFonts w:ascii="Calibri" w:hAnsi="Calibri" w:cs="Calibri"/>
                  <w:szCs w:val="22"/>
                </w:rPr>
                <w:t>-3°C</w:t>
              </w:r>
            </w:smartTag>
          </w:p>
        </w:tc>
      </w:tr>
      <w:tr w:rsidR="0094523A" w:rsidRPr="00A04476" w14:paraId="066E5E16"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1B6017F"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E641AB7" w14:textId="77777777" w:rsidR="0094523A" w:rsidRPr="00A04476" w:rsidRDefault="0094523A" w:rsidP="0094523A">
            <w:pPr>
              <w:jc w:val="center"/>
              <w:rPr>
                <w:rFonts w:ascii="Calibri" w:hAnsi="Calibri" w:cs="Calibri"/>
                <w:szCs w:val="22"/>
              </w:rPr>
            </w:pPr>
            <w:r w:rsidRPr="00A04476">
              <w:rPr>
                <w:rFonts w:ascii="Calibri" w:hAnsi="Calibri" w:cs="Calibri"/>
                <w:szCs w:val="22"/>
              </w:rPr>
              <w:t>Charpente</w:t>
            </w:r>
          </w:p>
        </w:tc>
        <w:tc>
          <w:tcPr>
            <w:tcW w:w="2440" w:type="dxa"/>
            <w:tcBorders>
              <w:top w:val="nil"/>
              <w:left w:val="nil"/>
              <w:bottom w:val="single" w:sz="4" w:space="0" w:color="auto"/>
              <w:right w:val="single" w:sz="12" w:space="0" w:color="auto"/>
            </w:tcBorders>
            <w:shd w:val="clear" w:color="auto" w:fill="auto"/>
            <w:noWrap/>
            <w:vAlign w:val="center"/>
          </w:tcPr>
          <w:p w14:paraId="31618D16"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3ﾰC"/>
              </w:smartTagPr>
              <w:r w:rsidRPr="00A04476">
                <w:rPr>
                  <w:rFonts w:ascii="Calibri" w:hAnsi="Calibri" w:cs="Calibri"/>
                  <w:szCs w:val="22"/>
                </w:rPr>
                <w:t>-3°C</w:t>
              </w:r>
            </w:smartTag>
          </w:p>
        </w:tc>
      </w:tr>
      <w:tr w:rsidR="0094523A" w:rsidRPr="00A04476" w14:paraId="436F040D"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531C2458"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79AB2034" w14:textId="77777777" w:rsidR="0094523A" w:rsidRPr="00A04476" w:rsidRDefault="0094523A" w:rsidP="0094523A">
            <w:pPr>
              <w:jc w:val="center"/>
              <w:rPr>
                <w:rFonts w:ascii="Calibri" w:hAnsi="Calibri" w:cs="Calibri"/>
                <w:szCs w:val="22"/>
              </w:rPr>
            </w:pPr>
            <w:r w:rsidRPr="00A04476">
              <w:rPr>
                <w:rFonts w:ascii="Calibri" w:hAnsi="Calibri" w:cs="Calibri"/>
                <w:szCs w:val="22"/>
              </w:rPr>
              <w:t>Dallage</w:t>
            </w:r>
          </w:p>
        </w:tc>
        <w:tc>
          <w:tcPr>
            <w:tcW w:w="2440" w:type="dxa"/>
            <w:tcBorders>
              <w:top w:val="nil"/>
              <w:left w:val="nil"/>
              <w:bottom w:val="single" w:sz="4" w:space="0" w:color="auto"/>
              <w:right w:val="single" w:sz="12" w:space="0" w:color="auto"/>
            </w:tcBorders>
            <w:shd w:val="clear" w:color="auto" w:fill="auto"/>
            <w:noWrap/>
            <w:vAlign w:val="center"/>
          </w:tcPr>
          <w:p w14:paraId="34FF5BB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3ﾰC"/>
              </w:smartTagPr>
              <w:r w:rsidRPr="00A04476">
                <w:rPr>
                  <w:rFonts w:ascii="Calibri" w:hAnsi="Calibri" w:cs="Calibri"/>
                  <w:szCs w:val="22"/>
                </w:rPr>
                <w:t>-3°C</w:t>
              </w:r>
            </w:smartTag>
          </w:p>
        </w:tc>
      </w:tr>
      <w:tr w:rsidR="0094523A" w:rsidRPr="00A04476" w14:paraId="7625D523"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4FB4EE0"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80DAD49" w14:textId="77777777" w:rsidR="0094523A" w:rsidRPr="00A04476" w:rsidRDefault="0094523A" w:rsidP="0094523A">
            <w:pPr>
              <w:jc w:val="center"/>
              <w:rPr>
                <w:rFonts w:ascii="Calibri" w:hAnsi="Calibri" w:cs="Calibri"/>
                <w:szCs w:val="22"/>
              </w:rPr>
            </w:pPr>
            <w:r w:rsidRPr="00A04476">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0FBD8F0E"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ﾰC"/>
              </w:smartTagPr>
              <w:r w:rsidRPr="00A04476">
                <w:rPr>
                  <w:rFonts w:ascii="Calibri" w:hAnsi="Calibri" w:cs="Calibri"/>
                  <w:szCs w:val="22"/>
                </w:rPr>
                <w:t>-1°C</w:t>
              </w:r>
            </w:smartTag>
          </w:p>
        </w:tc>
      </w:tr>
      <w:tr w:rsidR="0094523A" w:rsidRPr="00A04476" w14:paraId="50B7C150" w14:textId="77777777" w:rsidTr="0094523A">
        <w:trPr>
          <w:trHeight w:val="615"/>
        </w:trPr>
        <w:tc>
          <w:tcPr>
            <w:tcW w:w="2440" w:type="dxa"/>
            <w:vMerge/>
            <w:tcBorders>
              <w:top w:val="nil"/>
              <w:left w:val="single" w:sz="12" w:space="0" w:color="auto"/>
              <w:bottom w:val="single" w:sz="12" w:space="0" w:color="auto"/>
              <w:right w:val="single" w:sz="4" w:space="0" w:color="auto"/>
            </w:tcBorders>
            <w:vAlign w:val="center"/>
          </w:tcPr>
          <w:p w14:paraId="246EA3BE" w14:textId="77777777" w:rsidR="0094523A" w:rsidRPr="00A04476"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vAlign w:val="center"/>
          </w:tcPr>
          <w:p w14:paraId="438C6599" w14:textId="77777777" w:rsidR="0094523A" w:rsidRPr="00A04476" w:rsidRDefault="0094523A" w:rsidP="0094523A">
            <w:pPr>
              <w:jc w:val="center"/>
              <w:rPr>
                <w:rFonts w:ascii="Calibri" w:hAnsi="Calibri" w:cs="Calibri"/>
                <w:szCs w:val="22"/>
              </w:rPr>
            </w:pPr>
            <w:r w:rsidRPr="00A04476">
              <w:rPr>
                <w:rFonts w:ascii="Calibri" w:hAnsi="Calibri" w:cs="Calibri"/>
                <w:szCs w:val="22"/>
              </w:rPr>
              <w:t>Vêtures métalliques</w:t>
            </w:r>
            <w:r w:rsidRPr="00A04476">
              <w:rPr>
                <w:rFonts w:ascii="Calibri" w:hAnsi="Calibri" w:cs="Calibri"/>
                <w:szCs w:val="22"/>
              </w:rPr>
              <w:br/>
              <w:t>/menuiseries extérieures</w:t>
            </w:r>
          </w:p>
        </w:tc>
        <w:tc>
          <w:tcPr>
            <w:tcW w:w="2440" w:type="dxa"/>
            <w:tcBorders>
              <w:top w:val="nil"/>
              <w:left w:val="nil"/>
              <w:bottom w:val="single" w:sz="12" w:space="0" w:color="auto"/>
              <w:right w:val="single" w:sz="12" w:space="0" w:color="auto"/>
            </w:tcBorders>
            <w:shd w:val="clear" w:color="auto" w:fill="auto"/>
            <w:noWrap/>
            <w:vAlign w:val="center"/>
          </w:tcPr>
          <w:p w14:paraId="7C22738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ﾰC"/>
              </w:smartTagPr>
              <w:r w:rsidRPr="00A04476">
                <w:rPr>
                  <w:rFonts w:ascii="Calibri" w:hAnsi="Calibri" w:cs="Calibri"/>
                  <w:szCs w:val="22"/>
                </w:rPr>
                <w:t>-1°C</w:t>
              </w:r>
            </w:smartTag>
          </w:p>
        </w:tc>
      </w:tr>
      <w:tr w:rsidR="0094523A" w:rsidRPr="00A04476" w14:paraId="00721447" w14:textId="77777777" w:rsidTr="0094523A">
        <w:trPr>
          <w:trHeight w:val="1230"/>
        </w:trPr>
        <w:tc>
          <w:tcPr>
            <w:tcW w:w="2440" w:type="dxa"/>
            <w:tcBorders>
              <w:top w:val="single" w:sz="12" w:space="0" w:color="auto"/>
              <w:left w:val="single" w:sz="12" w:space="0" w:color="auto"/>
              <w:bottom w:val="single" w:sz="12" w:space="0" w:color="auto"/>
              <w:right w:val="single" w:sz="4" w:space="0" w:color="auto"/>
            </w:tcBorders>
            <w:shd w:val="clear" w:color="auto" w:fill="auto"/>
            <w:noWrap/>
            <w:vAlign w:val="center"/>
          </w:tcPr>
          <w:p w14:paraId="347FF2DB" w14:textId="77777777" w:rsidR="0094523A" w:rsidRPr="00A04476" w:rsidRDefault="0094523A" w:rsidP="0094523A">
            <w:pPr>
              <w:jc w:val="center"/>
              <w:rPr>
                <w:rFonts w:ascii="Calibri" w:hAnsi="Calibri" w:cs="Calibri"/>
                <w:szCs w:val="22"/>
              </w:rPr>
            </w:pPr>
            <w:r w:rsidRPr="00A04476">
              <w:rPr>
                <w:rFonts w:ascii="Calibri" w:hAnsi="Calibri" w:cs="Calibri"/>
                <w:szCs w:val="22"/>
              </w:rPr>
              <w:lastRenderedPageBreak/>
              <w:t>BARRIERE DE DEGEL</w:t>
            </w:r>
          </w:p>
        </w:tc>
        <w:tc>
          <w:tcPr>
            <w:tcW w:w="2440" w:type="dxa"/>
            <w:tcBorders>
              <w:top w:val="single" w:sz="12" w:space="0" w:color="auto"/>
              <w:left w:val="nil"/>
              <w:bottom w:val="single" w:sz="12" w:space="0" w:color="auto"/>
              <w:right w:val="single" w:sz="4" w:space="0" w:color="auto"/>
            </w:tcBorders>
            <w:shd w:val="clear" w:color="auto" w:fill="auto"/>
            <w:noWrap/>
            <w:vAlign w:val="center"/>
          </w:tcPr>
          <w:p w14:paraId="2B947867" w14:textId="77777777" w:rsidR="0094523A" w:rsidRPr="00A04476" w:rsidRDefault="0094523A" w:rsidP="0094523A">
            <w:pPr>
              <w:jc w:val="center"/>
              <w:rPr>
                <w:rFonts w:ascii="Calibri" w:hAnsi="Calibri" w:cs="Calibri"/>
                <w:szCs w:val="22"/>
              </w:rPr>
            </w:pPr>
            <w:r w:rsidRPr="00A04476">
              <w:rPr>
                <w:rFonts w:ascii="Calibri" w:hAnsi="Calibri" w:cs="Calibri"/>
                <w:szCs w:val="22"/>
              </w:rPr>
              <w:t>Tous corps d'états</w:t>
            </w:r>
          </w:p>
        </w:tc>
        <w:tc>
          <w:tcPr>
            <w:tcW w:w="2440" w:type="dxa"/>
            <w:tcBorders>
              <w:top w:val="single" w:sz="12" w:space="0" w:color="auto"/>
              <w:left w:val="nil"/>
              <w:bottom w:val="single" w:sz="12" w:space="0" w:color="auto"/>
              <w:right w:val="single" w:sz="12" w:space="0" w:color="auto"/>
            </w:tcBorders>
            <w:shd w:val="clear" w:color="auto" w:fill="auto"/>
            <w:vAlign w:val="center"/>
          </w:tcPr>
          <w:p w14:paraId="79DBCDC6" w14:textId="77777777" w:rsidR="0094523A" w:rsidRPr="00A04476" w:rsidRDefault="0094523A" w:rsidP="0094523A">
            <w:pPr>
              <w:jc w:val="center"/>
              <w:rPr>
                <w:rFonts w:ascii="Calibri" w:hAnsi="Calibri" w:cs="Calibri"/>
                <w:szCs w:val="22"/>
              </w:rPr>
            </w:pPr>
            <w:r w:rsidRPr="00A04476">
              <w:rPr>
                <w:rFonts w:ascii="Calibri" w:hAnsi="Calibri" w:cs="Calibri"/>
                <w:szCs w:val="22"/>
              </w:rPr>
              <w:t>Sur justification d'une</w:t>
            </w:r>
            <w:r w:rsidRPr="00A04476">
              <w:rPr>
                <w:rFonts w:ascii="Calibri" w:hAnsi="Calibri" w:cs="Calibri"/>
                <w:szCs w:val="22"/>
              </w:rPr>
              <w:br/>
              <w:t xml:space="preserve"> impossibilité d'assurer des livraisons programmées</w:t>
            </w:r>
          </w:p>
        </w:tc>
      </w:tr>
      <w:tr w:rsidR="0094523A" w:rsidRPr="00A04476" w14:paraId="04A9E007"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33809846"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PRECIPITATIONS </w:t>
            </w:r>
            <w:r w:rsidRPr="00A04476">
              <w:rPr>
                <w:rFonts w:ascii="Calibri" w:hAnsi="Calibri" w:cs="Calibri"/>
                <w:szCs w:val="22"/>
              </w:rPr>
              <w:br/>
              <w:t>(hauteur précipitations)</w:t>
            </w:r>
          </w:p>
        </w:tc>
        <w:tc>
          <w:tcPr>
            <w:tcW w:w="2440" w:type="dxa"/>
            <w:tcBorders>
              <w:top w:val="single" w:sz="4" w:space="0" w:color="auto"/>
              <w:left w:val="nil"/>
              <w:bottom w:val="single" w:sz="4" w:space="0" w:color="auto"/>
              <w:right w:val="single" w:sz="4" w:space="0" w:color="auto"/>
            </w:tcBorders>
            <w:shd w:val="clear" w:color="auto" w:fill="auto"/>
            <w:noWrap/>
            <w:vAlign w:val="center"/>
          </w:tcPr>
          <w:p w14:paraId="675E7CE9" w14:textId="77777777" w:rsidR="0094523A" w:rsidRPr="00A04476" w:rsidRDefault="0094523A" w:rsidP="0094523A">
            <w:pPr>
              <w:jc w:val="center"/>
              <w:rPr>
                <w:rFonts w:ascii="Calibri" w:hAnsi="Calibri" w:cs="Calibri"/>
                <w:szCs w:val="22"/>
              </w:rPr>
            </w:pPr>
            <w:r w:rsidRPr="00A04476">
              <w:rPr>
                <w:rFonts w:ascii="Calibri" w:hAnsi="Calibri" w:cs="Calibri"/>
                <w:szCs w:val="22"/>
              </w:rPr>
              <w:t>Terrassements/ VRD</w:t>
            </w:r>
          </w:p>
        </w:tc>
        <w:tc>
          <w:tcPr>
            <w:tcW w:w="2440" w:type="dxa"/>
            <w:tcBorders>
              <w:top w:val="nil"/>
              <w:left w:val="nil"/>
              <w:bottom w:val="single" w:sz="4" w:space="0" w:color="auto"/>
              <w:right w:val="single" w:sz="12" w:space="0" w:color="auto"/>
            </w:tcBorders>
            <w:shd w:val="clear" w:color="auto" w:fill="auto"/>
            <w:noWrap/>
            <w:vAlign w:val="center"/>
          </w:tcPr>
          <w:p w14:paraId="2EEAE6ED"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0 mm"/>
              </w:smartTagPr>
              <w:r w:rsidRPr="00A04476">
                <w:rPr>
                  <w:rFonts w:ascii="Calibri" w:hAnsi="Calibri" w:cs="Calibri"/>
                  <w:szCs w:val="22"/>
                </w:rPr>
                <w:t>10 mm</w:t>
              </w:r>
            </w:smartTag>
          </w:p>
        </w:tc>
      </w:tr>
      <w:tr w:rsidR="0094523A" w:rsidRPr="00A04476" w14:paraId="2515B9F8"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04041C6D"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CC337B3"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583C870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5 mm"/>
              </w:smartTagPr>
              <w:r w:rsidRPr="00A04476">
                <w:rPr>
                  <w:rFonts w:ascii="Calibri" w:hAnsi="Calibri" w:cs="Calibri"/>
                  <w:szCs w:val="22"/>
                </w:rPr>
                <w:t>15 mm</w:t>
              </w:r>
            </w:smartTag>
          </w:p>
        </w:tc>
      </w:tr>
      <w:tr w:rsidR="0094523A" w:rsidRPr="00A04476" w14:paraId="30B7EC82" w14:textId="77777777" w:rsidTr="0094523A">
        <w:trPr>
          <w:trHeight w:val="300"/>
        </w:trPr>
        <w:tc>
          <w:tcPr>
            <w:tcW w:w="2440" w:type="dxa"/>
            <w:vMerge/>
            <w:tcBorders>
              <w:top w:val="nil"/>
              <w:left w:val="single" w:sz="12" w:space="0" w:color="auto"/>
              <w:bottom w:val="single" w:sz="4" w:space="0" w:color="auto"/>
              <w:right w:val="single" w:sz="4" w:space="0" w:color="auto"/>
            </w:tcBorders>
            <w:vAlign w:val="center"/>
          </w:tcPr>
          <w:p w14:paraId="4D8C1411"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11EABA21" w14:textId="77777777" w:rsidR="0094523A" w:rsidRPr="00A04476" w:rsidRDefault="0094523A" w:rsidP="0094523A">
            <w:pPr>
              <w:jc w:val="center"/>
              <w:rPr>
                <w:rFonts w:ascii="Calibri" w:hAnsi="Calibri" w:cs="Calibri"/>
                <w:szCs w:val="22"/>
              </w:rPr>
            </w:pPr>
            <w:r w:rsidRPr="00A04476">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74F33151"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0 mm"/>
              </w:smartTagPr>
              <w:r w:rsidRPr="00A04476">
                <w:rPr>
                  <w:rFonts w:ascii="Calibri" w:hAnsi="Calibri" w:cs="Calibri"/>
                  <w:szCs w:val="22"/>
                </w:rPr>
                <w:t>10 mm</w:t>
              </w:r>
            </w:smartTag>
          </w:p>
        </w:tc>
      </w:tr>
      <w:tr w:rsidR="0094523A" w:rsidRPr="00A04476" w14:paraId="786243D7" w14:textId="77777777" w:rsidTr="0094523A">
        <w:trPr>
          <w:trHeight w:val="915"/>
        </w:trPr>
        <w:tc>
          <w:tcPr>
            <w:tcW w:w="2440" w:type="dxa"/>
            <w:vMerge/>
            <w:tcBorders>
              <w:top w:val="single" w:sz="4" w:space="0" w:color="auto"/>
              <w:left w:val="single" w:sz="12" w:space="0" w:color="auto"/>
              <w:bottom w:val="single" w:sz="12" w:space="0" w:color="000000"/>
              <w:right w:val="single" w:sz="4" w:space="0" w:color="auto"/>
            </w:tcBorders>
            <w:vAlign w:val="center"/>
          </w:tcPr>
          <w:p w14:paraId="1AF90947" w14:textId="77777777" w:rsidR="0094523A" w:rsidRPr="00A04476" w:rsidRDefault="0094523A" w:rsidP="0094523A">
            <w:pPr>
              <w:rPr>
                <w:rFonts w:ascii="Calibri" w:hAnsi="Calibri" w:cs="Calibri"/>
                <w:szCs w:val="22"/>
              </w:rPr>
            </w:pPr>
          </w:p>
        </w:tc>
        <w:tc>
          <w:tcPr>
            <w:tcW w:w="2440" w:type="dxa"/>
            <w:tcBorders>
              <w:top w:val="single" w:sz="4" w:space="0" w:color="auto"/>
              <w:left w:val="nil"/>
              <w:bottom w:val="single" w:sz="12" w:space="0" w:color="auto"/>
              <w:right w:val="single" w:sz="4" w:space="0" w:color="auto"/>
            </w:tcBorders>
            <w:shd w:val="clear" w:color="auto" w:fill="auto"/>
            <w:vAlign w:val="center"/>
          </w:tcPr>
          <w:p w14:paraId="5EE5984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Charpente/vêtures métalliques/ </w:t>
            </w:r>
            <w:r w:rsidRPr="00A04476">
              <w:rPr>
                <w:rFonts w:ascii="Calibri" w:hAnsi="Calibri" w:cs="Calibri"/>
                <w:szCs w:val="22"/>
              </w:rPr>
              <w:br/>
              <w:t>menuiseries extérieures</w:t>
            </w:r>
          </w:p>
        </w:tc>
        <w:tc>
          <w:tcPr>
            <w:tcW w:w="2440" w:type="dxa"/>
            <w:tcBorders>
              <w:top w:val="single" w:sz="4" w:space="0" w:color="auto"/>
              <w:left w:val="nil"/>
              <w:bottom w:val="single" w:sz="12" w:space="0" w:color="auto"/>
              <w:right w:val="single" w:sz="12" w:space="0" w:color="auto"/>
            </w:tcBorders>
            <w:shd w:val="clear" w:color="auto" w:fill="auto"/>
            <w:noWrap/>
            <w:vAlign w:val="center"/>
          </w:tcPr>
          <w:p w14:paraId="29107B98"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5 mm"/>
              </w:smartTagPr>
              <w:r w:rsidRPr="00A04476">
                <w:rPr>
                  <w:rFonts w:ascii="Calibri" w:hAnsi="Calibri" w:cs="Calibri"/>
                  <w:szCs w:val="22"/>
                </w:rPr>
                <w:t>15 mm</w:t>
              </w:r>
            </w:smartTag>
          </w:p>
        </w:tc>
      </w:tr>
      <w:tr w:rsidR="0094523A" w:rsidRPr="00A04476" w14:paraId="1E0DDC90"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6CD19633"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RAFALES DE VENT </w:t>
            </w:r>
            <w:r w:rsidRPr="00A04476">
              <w:rPr>
                <w:rFonts w:ascii="Calibri" w:hAnsi="Calibri" w:cs="Calibri"/>
                <w:szCs w:val="22"/>
              </w:rPr>
              <w:br/>
              <w:t>(vitesse de pointe)</w:t>
            </w:r>
          </w:p>
        </w:tc>
        <w:tc>
          <w:tcPr>
            <w:tcW w:w="2440" w:type="dxa"/>
            <w:tcBorders>
              <w:top w:val="nil"/>
              <w:left w:val="nil"/>
              <w:bottom w:val="single" w:sz="4" w:space="0" w:color="auto"/>
              <w:right w:val="single" w:sz="4" w:space="0" w:color="auto"/>
            </w:tcBorders>
            <w:shd w:val="clear" w:color="auto" w:fill="auto"/>
            <w:noWrap/>
            <w:vAlign w:val="center"/>
          </w:tcPr>
          <w:p w14:paraId="3F7C0F8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156D52CA"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72 km/h"/>
              </w:smartTagPr>
              <w:r w:rsidRPr="00A04476">
                <w:rPr>
                  <w:rFonts w:ascii="Calibri" w:hAnsi="Calibri" w:cs="Calibri"/>
                  <w:szCs w:val="22"/>
                </w:rPr>
                <w:t>72 km/h</w:t>
              </w:r>
            </w:smartTag>
          </w:p>
        </w:tc>
      </w:tr>
      <w:tr w:rsidR="0094523A" w:rsidRPr="00A04476" w14:paraId="7DF777DF"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4D3373D"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5FAD81C" w14:textId="77777777" w:rsidR="0094523A" w:rsidRPr="00A04476" w:rsidRDefault="0094523A" w:rsidP="0094523A">
            <w:pPr>
              <w:jc w:val="center"/>
              <w:rPr>
                <w:rFonts w:ascii="Calibri" w:hAnsi="Calibri" w:cs="Calibri"/>
                <w:szCs w:val="22"/>
              </w:rPr>
            </w:pPr>
            <w:r w:rsidRPr="00A04476">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03415F73"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72 km/h"/>
              </w:smartTagPr>
              <w:r w:rsidRPr="00A04476">
                <w:rPr>
                  <w:rFonts w:ascii="Calibri" w:hAnsi="Calibri" w:cs="Calibri"/>
                  <w:szCs w:val="22"/>
                </w:rPr>
                <w:t>72 km/h</w:t>
              </w:r>
            </w:smartTag>
          </w:p>
        </w:tc>
      </w:tr>
      <w:tr w:rsidR="0094523A" w:rsidRPr="00A04476" w14:paraId="3680D1E0" w14:textId="77777777" w:rsidTr="0094523A">
        <w:trPr>
          <w:trHeight w:val="600"/>
        </w:trPr>
        <w:tc>
          <w:tcPr>
            <w:tcW w:w="2440" w:type="dxa"/>
            <w:vMerge/>
            <w:tcBorders>
              <w:top w:val="nil"/>
              <w:left w:val="single" w:sz="12" w:space="0" w:color="auto"/>
              <w:bottom w:val="single" w:sz="12" w:space="0" w:color="000000"/>
              <w:right w:val="single" w:sz="4" w:space="0" w:color="auto"/>
            </w:tcBorders>
            <w:vAlign w:val="center"/>
          </w:tcPr>
          <w:p w14:paraId="19BE8F97"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vAlign w:val="center"/>
          </w:tcPr>
          <w:p w14:paraId="3E975BB6" w14:textId="77777777" w:rsidR="0094523A" w:rsidRPr="00A04476" w:rsidRDefault="0094523A" w:rsidP="0094523A">
            <w:pPr>
              <w:jc w:val="center"/>
              <w:rPr>
                <w:rFonts w:ascii="Calibri" w:hAnsi="Calibri" w:cs="Calibri"/>
                <w:szCs w:val="22"/>
              </w:rPr>
            </w:pPr>
            <w:r w:rsidRPr="00A04476">
              <w:rPr>
                <w:rFonts w:ascii="Calibri" w:hAnsi="Calibri" w:cs="Calibri"/>
                <w:szCs w:val="22"/>
              </w:rPr>
              <w:t>Vêtures métalliques/ menuiseries extérieures</w:t>
            </w:r>
          </w:p>
        </w:tc>
        <w:tc>
          <w:tcPr>
            <w:tcW w:w="2440" w:type="dxa"/>
            <w:tcBorders>
              <w:top w:val="nil"/>
              <w:left w:val="nil"/>
              <w:bottom w:val="single" w:sz="4" w:space="0" w:color="auto"/>
              <w:right w:val="single" w:sz="12" w:space="0" w:color="auto"/>
            </w:tcBorders>
            <w:shd w:val="clear" w:color="auto" w:fill="auto"/>
            <w:noWrap/>
            <w:vAlign w:val="center"/>
          </w:tcPr>
          <w:p w14:paraId="4FA63660"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72 km/h"/>
              </w:smartTagPr>
              <w:r w:rsidRPr="00A04476">
                <w:rPr>
                  <w:rFonts w:ascii="Calibri" w:hAnsi="Calibri" w:cs="Calibri"/>
                  <w:szCs w:val="22"/>
                </w:rPr>
                <w:t>72 km/h</w:t>
              </w:r>
            </w:smartTag>
          </w:p>
        </w:tc>
      </w:tr>
      <w:tr w:rsidR="0094523A" w:rsidRPr="00A04476" w14:paraId="43C3398F" w14:textId="77777777" w:rsidTr="0094523A">
        <w:trPr>
          <w:trHeight w:val="315"/>
        </w:trPr>
        <w:tc>
          <w:tcPr>
            <w:tcW w:w="2440" w:type="dxa"/>
            <w:vMerge/>
            <w:tcBorders>
              <w:top w:val="nil"/>
              <w:left w:val="single" w:sz="12" w:space="0" w:color="auto"/>
              <w:bottom w:val="single" w:sz="12" w:space="0" w:color="000000"/>
              <w:right w:val="single" w:sz="4" w:space="0" w:color="auto"/>
            </w:tcBorders>
            <w:vAlign w:val="center"/>
          </w:tcPr>
          <w:p w14:paraId="07003F6B" w14:textId="77777777" w:rsidR="0094523A" w:rsidRPr="00A04476"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noWrap/>
            <w:vAlign w:val="center"/>
          </w:tcPr>
          <w:p w14:paraId="2F8D9276" w14:textId="77777777" w:rsidR="0094523A" w:rsidRPr="00A04476" w:rsidRDefault="0094523A" w:rsidP="0094523A">
            <w:pPr>
              <w:jc w:val="center"/>
              <w:rPr>
                <w:rFonts w:ascii="Calibri" w:hAnsi="Calibri" w:cs="Calibri"/>
                <w:szCs w:val="22"/>
              </w:rPr>
            </w:pPr>
            <w:r w:rsidRPr="00A04476">
              <w:rPr>
                <w:rFonts w:ascii="Calibri" w:hAnsi="Calibri" w:cs="Calibri"/>
                <w:szCs w:val="22"/>
              </w:rPr>
              <w:t>Charpente</w:t>
            </w:r>
          </w:p>
        </w:tc>
        <w:tc>
          <w:tcPr>
            <w:tcW w:w="2440" w:type="dxa"/>
            <w:tcBorders>
              <w:top w:val="nil"/>
              <w:left w:val="nil"/>
              <w:bottom w:val="single" w:sz="12" w:space="0" w:color="auto"/>
              <w:right w:val="single" w:sz="12" w:space="0" w:color="auto"/>
            </w:tcBorders>
            <w:shd w:val="clear" w:color="auto" w:fill="auto"/>
            <w:noWrap/>
            <w:vAlign w:val="center"/>
          </w:tcPr>
          <w:p w14:paraId="6538813F"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72 km/h"/>
              </w:smartTagPr>
              <w:r w:rsidRPr="00A04476">
                <w:rPr>
                  <w:rFonts w:ascii="Calibri" w:hAnsi="Calibri" w:cs="Calibri"/>
                  <w:szCs w:val="22"/>
                </w:rPr>
                <w:t>72 km/h</w:t>
              </w:r>
            </w:smartTag>
          </w:p>
        </w:tc>
      </w:tr>
      <w:tr w:rsidR="0094523A" w:rsidRPr="00A04476" w14:paraId="656BCD5E"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noWrap/>
            <w:vAlign w:val="center"/>
          </w:tcPr>
          <w:p w14:paraId="3383FD77" w14:textId="77777777" w:rsidR="0094523A" w:rsidRPr="00A04476" w:rsidRDefault="0094523A" w:rsidP="0094523A">
            <w:pPr>
              <w:jc w:val="center"/>
              <w:rPr>
                <w:rFonts w:ascii="Calibri" w:hAnsi="Calibri" w:cs="Calibri"/>
                <w:szCs w:val="22"/>
              </w:rPr>
            </w:pPr>
            <w:r w:rsidRPr="00A04476">
              <w:rPr>
                <w:rFonts w:ascii="Calibri" w:hAnsi="Calibri" w:cs="Calibri"/>
                <w:szCs w:val="22"/>
              </w:rPr>
              <w:t>NEIGE</w:t>
            </w:r>
          </w:p>
        </w:tc>
        <w:tc>
          <w:tcPr>
            <w:tcW w:w="2440" w:type="dxa"/>
            <w:tcBorders>
              <w:top w:val="nil"/>
              <w:left w:val="nil"/>
              <w:bottom w:val="single" w:sz="4" w:space="0" w:color="auto"/>
              <w:right w:val="single" w:sz="4" w:space="0" w:color="auto"/>
            </w:tcBorders>
            <w:shd w:val="clear" w:color="auto" w:fill="auto"/>
            <w:noWrap/>
            <w:vAlign w:val="center"/>
          </w:tcPr>
          <w:p w14:paraId="699F81E3"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Gros Œuvre </w:t>
            </w:r>
          </w:p>
        </w:tc>
        <w:tc>
          <w:tcPr>
            <w:tcW w:w="2440" w:type="dxa"/>
            <w:vMerge w:val="restart"/>
            <w:tcBorders>
              <w:top w:val="nil"/>
              <w:left w:val="single" w:sz="4" w:space="0" w:color="auto"/>
              <w:bottom w:val="single" w:sz="12" w:space="0" w:color="000000"/>
              <w:right w:val="single" w:sz="12" w:space="0" w:color="auto"/>
            </w:tcBorders>
            <w:shd w:val="clear" w:color="auto" w:fill="auto"/>
            <w:vAlign w:val="center"/>
          </w:tcPr>
          <w:p w14:paraId="2746E27E" w14:textId="77777777" w:rsidR="0094523A" w:rsidRPr="00A04476" w:rsidRDefault="0094523A" w:rsidP="0094523A">
            <w:pPr>
              <w:jc w:val="center"/>
              <w:rPr>
                <w:rFonts w:ascii="Calibri" w:hAnsi="Calibri" w:cs="Calibri"/>
                <w:szCs w:val="22"/>
              </w:rPr>
            </w:pPr>
            <w:r w:rsidRPr="00A04476">
              <w:rPr>
                <w:rFonts w:ascii="Calibri" w:hAnsi="Calibri" w:cs="Calibri"/>
                <w:szCs w:val="22"/>
              </w:rPr>
              <w:t>chute journalière</w:t>
            </w:r>
            <w:r w:rsidRPr="00A04476">
              <w:rPr>
                <w:rFonts w:ascii="Calibri" w:hAnsi="Calibri" w:cs="Calibri"/>
                <w:szCs w:val="22"/>
              </w:rPr>
              <w:br/>
              <w:t xml:space="preserve">  ≥ </w:t>
            </w:r>
            <w:smartTag w:uri="urn:schemas-microsoft-com:office:smarttags" w:element="metricconverter">
              <w:smartTagPr>
                <w:attr w:name="ProductID" w:val="10 mm"/>
              </w:smartTagPr>
              <w:r w:rsidRPr="00A04476">
                <w:rPr>
                  <w:rFonts w:ascii="Calibri" w:hAnsi="Calibri" w:cs="Calibri"/>
                  <w:szCs w:val="22"/>
                </w:rPr>
                <w:t>10 mm</w:t>
              </w:r>
            </w:smartTag>
            <w:r w:rsidRPr="00A04476">
              <w:rPr>
                <w:rFonts w:ascii="Calibri" w:hAnsi="Calibri" w:cs="Calibri"/>
                <w:szCs w:val="22"/>
              </w:rPr>
              <w:t xml:space="preserve">, </w:t>
            </w:r>
            <w:r w:rsidRPr="00A04476">
              <w:rPr>
                <w:rFonts w:ascii="Calibri" w:hAnsi="Calibri" w:cs="Calibri"/>
                <w:szCs w:val="22"/>
              </w:rPr>
              <w:br/>
              <w:t>restant au sol</w:t>
            </w:r>
          </w:p>
        </w:tc>
      </w:tr>
      <w:tr w:rsidR="0094523A" w:rsidRPr="00A04476" w14:paraId="31563428"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73B287EE"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315AE2C" w14:textId="77777777" w:rsidR="0094523A" w:rsidRPr="00A04476" w:rsidRDefault="0094523A" w:rsidP="0094523A">
            <w:pPr>
              <w:jc w:val="center"/>
              <w:rPr>
                <w:rFonts w:ascii="Calibri" w:hAnsi="Calibri" w:cs="Calibri"/>
                <w:szCs w:val="22"/>
              </w:rPr>
            </w:pPr>
            <w:r w:rsidRPr="00A04476">
              <w:rPr>
                <w:rFonts w:ascii="Calibri" w:hAnsi="Calibri" w:cs="Calibri"/>
                <w:szCs w:val="22"/>
              </w:rPr>
              <w:t>Couverture</w:t>
            </w:r>
          </w:p>
        </w:tc>
        <w:tc>
          <w:tcPr>
            <w:tcW w:w="2440" w:type="dxa"/>
            <w:vMerge/>
            <w:tcBorders>
              <w:top w:val="nil"/>
              <w:left w:val="single" w:sz="4" w:space="0" w:color="auto"/>
              <w:bottom w:val="single" w:sz="12" w:space="0" w:color="000000"/>
              <w:right w:val="single" w:sz="12" w:space="0" w:color="auto"/>
            </w:tcBorders>
            <w:vAlign w:val="center"/>
          </w:tcPr>
          <w:p w14:paraId="11C79971" w14:textId="77777777" w:rsidR="0094523A" w:rsidRPr="00A04476" w:rsidRDefault="0094523A" w:rsidP="0094523A">
            <w:pPr>
              <w:rPr>
                <w:rFonts w:ascii="Calibri" w:hAnsi="Calibri" w:cs="Calibri"/>
                <w:szCs w:val="22"/>
              </w:rPr>
            </w:pPr>
          </w:p>
        </w:tc>
      </w:tr>
      <w:tr w:rsidR="0094523A" w:rsidRPr="00A04476" w14:paraId="4A29194F" w14:textId="77777777" w:rsidTr="0094523A">
        <w:trPr>
          <w:trHeight w:val="600"/>
        </w:trPr>
        <w:tc>
          <w:tcPr>
            <w:tcW w:w="2440" w:type="dxa"/>
            <w:vMerge/>
            <w:tcBorders>
              <w:top w:val="nil"/>
              <w:left w:val="single" w:sz="12" w:space="0" w:color="auto"/>
              <w:bottom w:val="single" w:sz="12" w:space="0" w:color="000000"/>
              <w:right w:val="single" w:sz="4" w:space="0" w:color="auto"/>
            </w:tcBorders>
            <w:vAlign w:val="center"/>
          </w:tcPr>
          <w:p w14:paraId="531BAD89"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vAlign w:val="center"/>
          </w:tcPr>
          <w:p w14:paraId="67DD33CA" w14:textId="77777777" w:rsidR="0094523A" w:rsidRPr="00A04476" w:rsidRDefault="0094523A" w:rsidP="0094523A">
            <w:pPr>
              <w:jc w:val="center"/>
              <w:rPr>
                <w:rFonts w:ascii="Calibri" w:hAnsi="Calibri" w:cs="Calibri"/>
                <w:szCs w:val="22"/>
              </w:rPr>
            </w:pPr>
            <w:r w:rsidRPr="00A04476">
              <w:rPr>
                <w:rFonts w:ascii="Calibri" w:hAnsi="Calibri" w:cs="Calibri"/>
                <w:szCs w:val="22"/>
              </w:rPr>
              <w:t>Vêtures métalliques/</w:t>
            </w:r>
            <w:r w:rsidRPr="00A04476">
              <w:rPr>
                <w:rFonts w:ascii="Calibri" w:hAnsi="Calibri" w:cs="Calibri"/>
                <w:szCs w:val="22"/>
              </w:rPr>
              <w:br/>
              <w:t>menuiseries extérieures</w:t>
            </w:r>
          </w:p>
        </w:tc>
        <w:tc>
          <w:tcPr>
            <w:tcW w:w="2440" w:type="dxa"/>
            <w:vMerge/>
            <w:tcBorders>
              <w:top w:val="nil"/>
              <w:left w:val="single" w:sz="4" w:space="0" w:color="auto"/>
              <w:bottom w:val="single" w:sz="12" w:space="0" w:color="000000"/>
              <w:right w:val="single" w:sz="12" w:space="0" w:color="auto"/>
            </w:tcBorders>
            <w:vAlign w:val="center"/>
          </w:tcPr>
          <w:p w14:paraId="2C18B01D" w14:textId="77777777" w:rsidR="0094523A" w:rsidRPr="00A04476" w:rsidRDefault="0094523A" w:rsidP="0094523A">
            <w:pPr>
              <w:rPr>
                <w:rFonts w:ascii="Calibri" w:hAnsi="Calibri" w:cs="Calibri"/>
                <w:szCs w:val="22"/>
              </w:rPr>
            </w:pPr>
          </w:p>
        </w:tc>
      </w:tr>
      <w:tr w:rsidR="0094523A" w:rsidRPr="00A04476" w14:paraId="12B8336D"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25BCBE32"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54D95D7A" w14:textId="77777777" w:rsidR="0094523A" w:rsidRPr="00A04476" w:rsidRDefault="0094523A" w:rsidP="0094523A">
            <w:pPr>
              <w:jc w:val="center"/>
              <w:rPr>
                <w:rFonts w:ascii="Calibri" w:hAnsi="Calibri" w:cs="Calibri"/>
                <w:szCs w:val="22"/>
              </w:rPr>
            </w:pPr>
            <w:r w:rsidRPr="00A04476">
              <w:rPr>
                <w:rFonts w:ascii="Calibri" w:hAnsi="Calibri" w:cs="Calibri"/>
                <w:szCs w:val="22"/>
              </w:rPr>
              <w:t>Charpente</w:t>
            </w:r>
          </w:p>
        </w:tc>
        <w:tc>
          <w:tcPr>
            <w:tcW w:w="2440" w:type="dxa"/>
            <w:vMerge/>
            <w:tcBorders>
              <w:top w:val="nil"/>
              <w:left w:val="single" w:sz="4" w:space="0" w:color="auto"/>
              <w:bottom w:val="single" w:sz="12" w:space="0" w:color="000000"/>
              <w:right w:val="single" w:sz="12" w:space="0" w:color="auto"/>
            </w:tcBorders>
            <w:vAlign w:val="center"/>
          </w:tcPr>
          <w:p w14:paraId="31E3FEF1" w14:textId="77777777" w:rsidR="0094523A" w:rsidRPr="00A04476" w:rsidRDefault="0094523A" w:rsidP="0094523A">
            <w:pPr>
              <w:rPr>
                <w:rFonts w:ascii="Calibri" w:hAnsi="Calibri" w:cs="Calibri"/>
                <w:szCs w:val="22"/>
              </w:rPr>
            </w:pPr>
          </w:p>
        </w:tc>
      </w:tr>
      <w:tr w:rsidR="0094523A" w:rsidRPr="00A04476" w14:paraId="5661C543" w14:textId="77777777" w:rsidTr="0094523A">
        <w:trPr>
          <w:trHeight w:val="315"/>
        </w:trPr>
        <w:tc>
          <w:tcPr>
            <w:tcW w:w="2440" w:type="dxa"/>
            <w:vMerge/>
            <w:tcBorders>
              <w:top w:val="nil"/>
              <w:left w:val="single" w:sz="12" w:space="0" w:color="auto"/>
              <w:bottom w:val="single" w:sz="12" w:space="0" w:color="000000"/>
              <w:right w:val="single" w:sz="4" w:space="0" w:color="auto"/>
            </w:tcBorders>
            <w:vAlign w:val="center"/>
          </w:tcPr>
          <w:p w14:paraId="3F99A833" w14:textId="77777777" w:rsidR="0094523A" w:rsidRPr="00A04476"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noWrap/>
            <w:vAlign w:val="center"/>
          </w:tcPr>
          <w:p w14:paraId="04D690EF" w14:textId="77777777" w:rsidR="0094523A" w:rsidRPr="00A04476" w:rsidRDefault="0094523A" w:rsidP="0094523A">
            <w:pPr>
              <w:jc w:val="center"/>
              <w:rPr>
                <w:rFonts w:ascii="Calibri" w:hAnsi="Calibri" w:cs="Calibri"/>
                <w:szCs w:val="22"/>
              </w:rPr>
            </w:pPr>
            <w:r w:rsidRPr="00A04476">
              <w:rPr>
                <w:rFonts w:ascii="Calibri" w:hAnsi="Calibri" w:cs="Calibri"/>
                <w:szCs w:val="22"/>
              </w:rPr>
              <w:t>Terrassements/ VRD</w:t>
            </w:r>
          </w:p>
        </w:tc>
        <w:tc>
          <w:tcPr>
            <w:tcW w:w="2440" w:type="dxa"/>
            <w:vMerge/>
            <w:tcBorders>
              <w:top w:val="nil"/>
              <w:left w:val="single" w:sz="4" w:space="0" w:color="auto"/>
              <w:bottom w:val="single" w:sz="12" w:space="0" w:color="000000"/>
              <w:right w:val="single" w:sz="12" w:space="0" w:color="auto"/>
            </w:tcBorders>
            <w:vAlign w:val="center"/>
          </w:tcPr>
          <w:p w14:paraId="3682E396" w14:textId="77777777" w:rsidR="0094523A" w:rsidRPr="00A04476" w:rsidRDefault="0094523A" w:rsidP="0094523A">
            <w:pPr>
              <w:rPr>
                <w:rFonts w:ascii="Calibri" w:hAnsi="Calibri" w:cs="Calibri"/>
                <w:szCs w:val="22"/>
              </w:rPr>
            </w:pPr>
          </w:p>
        </w:tc>
      </w:tr>
    </w:tbl>
    <w:p w14:paraId="7FD97806" w14:textId="77777777" w:rsidR="0094523A" w:rsidRPr="00A04476" w:rsidRDefault="0094523A" w:rsidP="00411BC6">
      <w:pPr>
        <w:autoSpaceDE w:val="0"/>
        <w:autoSpaceDN w:val="0"/>
        <w:adjustRightInd w:val="0"/>
        <w:jc w:val="both"/>
        <w:rPr>
          <w:rFonts w:cs="Arial"/>
          <w:bCs/>
          <w:color w:val="000000"/>
          <w:szCs w:val="22"/>
        </w:rPr>
      </w:pPr>
    </w:p>
    <w:p w14:paraId="54DE7278"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 Titulaire ne peut pas invoquer les cas d’intempéries indiqués ci-dessus pour solliciter un ajustement du planning s’ils s’appliquent suite à des retards ou suspensions des travaux en</w:t>
      </w:r>
      <w:r w:rsidR="00D865CD" w:rsidRPr="00A04476">
        <w:rPr>
          <w:rFonts w:cs="Arial"/>
          <w:bCs/>
          <w:color w:val="000000"/>
          <w:szCs w:val="22"/>
        </w:rPr>
        <w:t xml:space="preserve"> cours d’exécution de son fait.</w:t>
      </w:r>
    </w:p>
    <w:p w14:paraId="74DA3BD5" w14:textId="77777777" w:rsidR="0094523A" w:rsidRPr="00A04476" w:rsidRDefault="0094523A" w:rsidP="0094523A">
      <w:pPr>
        <w:autoSpaceDE w:val="0"/>
        <w:autoSpaceDN w:val="0"/>
        <w:adjustRightInd w:val="0"/>
        <w:jc w:val="both"/>
        <w:rPr>
          <w:rFonts w:cs="Arial"/>
          <w:bCs/>
          <w:color w:val="000000"/>
          <w:szCs w:val="22"/>
        </w:rPr>
      </w:pPr>
    </w:p>
    <w:p w14:paraId="73365D33" w14:textId="77777777" w:rsidR="00D865CD" w:rsidRPr="00A04476" w:rsidRDefault="00D865CD" w:rsidP="00490070">
      <w:pPr>
        <w:pStyle w:val="Titre1"/>
        <w:numPr>
          <w:ilvl w:val="2"/>
          <w:numId w:val="7"/>
        </w:numPr>
        <w:rPr>
          <w:rFonts w:cs="Arial"/>
          <w:color w:val="000000"/>
          <w:szCs w:val="22"/>
          <w:u w:val="none"/>
        </w:rPr>
      </w:pPr>
      <w:bookmarkStart w:id="72" w:name="_Toc101272899"/>
      <w:bookmarkStart w:id="73" w:name="_Toc201307628"/>
      <w:r w:rsidRPr="00A04476">
        <w:rPr>
          <w:rFonts w:cs="Arial"/>
          <w:b w:val="0"/>
          <w:i/>
          <w:color w:val="000000"/>
          <w:szCs w:val="22"/>
          <w:u w:val="none"/>
        </w:rPr>
        <w:t>Prolongations du fait du CEA</w:t>
      </w:r>
      <w:bookmarkEnd w:id="72"/>
      <w:bookmarkEnd w:id="73"/>
    </w:p>
    <w:p w14:paraId="07A2736E"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Les retards ou suspensions qui peuvent survenir en cours d’exécution des Travaux du fait du CEA et pour lesquels la responsabilité du Titulaire ne peut pas être engagée font également l’objet d’ajustements correctifs au planning d’exécution.</w:t>
      </w:r>
    </w:p>
    <w:p w14:paraId="7E32E6D9"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ab/>
      </w:r>
    </w:p>
    <w:p w14:paraId="01CF1343" w14:textId="77777777" w:rsidR="00D865CD" w:rsidRPr="00A04476" w:rsidRDefault="00D865CD" w:rsidP="00490070">
      <w:pPr>
        <w:pStyle w:val="Titre1"/>
        <w:numPr>
          <w:ilvl w:val="2"/>
          <w:numId w:val="7"/>
        </w:numPr>
        <w:rPr>
          <w:rFonts w:cs="Arial"/>
          <w:color w:val="000000"/>
          <w:szCs w:val="22"/>
          <w:u w:val="none"/>
        </w:rPr>
      </w:pPr>
      <w:bookmarkStart w:id="74" w:name="_Toc101272900"/>
      <w:bookmarkStart w:id="75" w:name="_Toc201307629"/>
      <w:r w:rsidRPr="00A04476">
        <w:rPr>
          <w:rFonts w:cs="Arial"/>
          <w:b w:val="0"/>
          <w:i/>
          <w:color w:val="000000"/>
          <w:szCs w:val="22"/>
          <w:u w:val="none"/>
        </w:rPr>
        <w:t>Prolongations du fait du Titulaire</w:t>
      </w:r>
      <w:bookmarkEnd w:id="74"/>
      <w:bookmarkEnd w:id="75"/>
    </w:p>
    <w:p w14:paraId="0022B1B5" w14:textId="12B32972"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Les retards ou suspensions qui peuvent survenir en cours d’exécution des Travaux du fait du Titulaire ne peuvent en aucun cas être invoqués par lui pour solliciter un quelconque ajustement du planning d’exécution. Le non-respect des délais de ce planning entraîne l’application de pénalités de retard prévues à l’</w:t>
      </w:r>
      <w:r w:rsidR="00D865CD" w:rsidRPr="00A04476">
        <w:rPr>
          <w:rFonts w:cs="Arial"/>
          <w:bCs/>
          <w:color w:val="000000"/>
          <w:szCs w:val="22"/>
        </w:rPr>
        <w:fldChar w:fldCharType="begin"/>
      </w:r>
      <w:r w:rsidR="00D865CD" w:rsidRPr="00A04476">
        <w:rPr>
          <w:rFonts w:cs="Arial"/>
          <w:bCs/>
          <w:color w:val="000000"/>
          <w:szCs w:val="22"/>
        </w:rPr>
        <w:instrText xml:space="preserve"> REF _Ref389470110 \r \h  \* MERGEFORMAT </w:instrText>
      </w:r>
      <w:r w:rsidR="00D865CD" w:rsidRPr="00A04476">
        <w:rPr>
          <w:rFonts w:cs="Arial"/>
          <w:bCs/>
          <w:color w:val="000000"/>
          <w:szCs w:val="22"/>
        </w:rPr>
      </w:r>
      <w:r w:rsidR="00D865CD" w:rsidRPr="00A04476">
        <w:rPr>
          <w:rFonts w:cs="Arial"/>
          <w:bCs/>
          <w:color w:val="000000"/>
          <w:szCs w:val="22"/>
        </w:rPr>
        <w:fldChar w:fldCharType="separate"/>
      </w:r>
      <w:r w:rsidR="00D865CD" w:rsidRPr="00A04476">
        <w:rPr>
          <w:rFonts w:cs="Arial"/>
          <w:bCs/>
          <w:color w:val="000000"/>
          <w:szCs w:val="22"/>
        </w:rPr>
        <w:t xml:space="preserve">Article </w:t>
      </w:r>
      <w:r w:rsidR="00A04476" w:rsidRPr="00A04476">
        <w:rPr>
          <w:rFonts w:cs="Arial"/>
          <w:bCs/>
          <w:color w:val="000000"/>
          <w:szCs w:val="22"/>
        </w:rPr>
        <w:t>20</w:t>
      </w:r>
      <w:r w:rsidR="00D865CD" w:rsidRPr="00A04476">
        <w:rPr>
          <w:rFonts w:cs="Arial"/>
          <w:bCs/>
          <w:color w:val="000000"/>
          <w:szCs w:val="22"/>
        </w:rPr>
        <w:t xml:space="preserve"> -</w:t>
      </w:r>
      <w:r w:rsidR="00D865CD" w:rsidRPr="00A04476">
        <w:rPr>
          <w:rFonts w:cs="Arial"/>
          <w:bCs/>
          <w:color w:val="000000"/>
          <w:szCs w:val="22"/>
        </w:rPr>
        <w:fldChar w:fldCharType="end"/>
      </w:r>
      <w:r w:rsidR="00D865CD" w:rsidRPr="00A04476">
        <w:rPr>
          <w:rFonts w:cs="Arial"/>
          <w:bCs/>
          <w:color w:val="000000"/>
          <w:szCs w:val="22"/>
        </w:rPr>
        <w:t xml:space="preserve"> </w:t>
      </w:r>
      <w:r w:rsidRPr="00A04476">
        <w:rPr>
          <w:rFonts w:cs="Arial"/>
          <w:bCs/>
          <w:color w:val="000000"/>
          <w:szCs w:val="22"/>
        </w:rPr>
        <w:t>ci-après.</w:t>
      </w:r>
    </w:p>
    <w:p w14:paraId="4E08215B" w14:textId="77777777" w:rsidR="0094523A" w:rsidRPr="00A04476" w:rsidRDefault="00D865CD" w:rsidP="0094523A">
      <w:pPr>
        <w:autoSpaceDE w:val="0"/>
        <w:autoSpaceDN w:val="0"/>
        <w:adjustRightInd w:val="0"/>
        <w:jc w:val="both"/>
        <w:rPr>
          <w:rFonts w:cs="Arial"/>
          <w:bCs/>
          <w:color w:val="000000"/>
          <w:szCs w:val="22"/>
        </w:rPr>
      </w:pPr>
      <w:r w:rsidRPr="00A04476">
        <w:rPr>
          <w:rFonts w:cs="Arial"/>
          <w:bCs/>
          <w:color w:val="000000"/>
          <w:szCs w:val="22"/>
        </w:rPr>
        <w:t xml:space="preserve">Ces dispositions </w:t>
      </w:r>
      <w:r w:rsidR="0094523A" w:rsidRPr="00A04476">
        <w:rPr>
          <w:rFonts w:cs="Arial"/>
          <w:bCs/>
          <w:color w:val="000000"/>
          <w:szCs w:val="22"/>
        </w:rPr>
        <w:t>ne s’appliquent pas aux modifications du fait du Titulaire acce</w:t>
      </w:r>
      <w:r w:rsidRPr="00A04476">
        <w:rPr>
          <w:rFonts w:cs="Arial"/>
          <w:bCs/>
          <w:color w:val="000000"/>
          <w:szCs w:val="22"/>
        </w:rPr>
        <w:t>ptées par le CEA</w:t>
      </w:r>
      <w:r w:rsidR="0094523A" w:rsidRPr="00A04476">
        <w:rPr>
          <w:rFonts w:cs="Arial"/>
          <w:bCs/>
          <w:color w:val="000000"/>
          <w:szCs w:val="22"/>
        </w:rPr>
        <w:t>.</w:t>
      </w:r>
    </w:p>
    <w:p w14:paraId="28F47E2A" w14:textId="77777777" w:rsidR="0094523A" w:rsidRPr="00A04476" w:rsidRDefault="0094523A" w:rsidP="00411BC6">
      <w:pPr>
        <w:autoSpaceDE w:val="0"/>
        <w:autoSpaceDN w:val="0"/>
        <w:adjustRightInd w:val="0"/>
        <w:jc w:val="both"/>
        <w:rPr>
          <w:rFonts w:cs="Arial"/>
          <w:bCs/>
          <w:color w:val="000000"/>
          <w:szCs w:val="22"/>
        </w:rPr>
      </w:pPr>
    </w:p>
    <w:p w14:paraId="71DF2281" w14:textId="188F79E5" w:rsidR="00411BC6" w:rsidRPr="00A04476" w:rsidRDefault="00411BC6" w:rsidP="00490070">
      <w:pPr>
        <w:pStyle w:val="Titre1"/>
        <w:numPr>
          <w:ilvl w:val="0"/>
          <w:numId w:val="7"/>
        </w:numPr>
        <w:rPr>
          <w:rFonts w:cs="Arial"/>
          <w:szCs w:val="22"/>
        </w:rPr>
      </w:pPr>
      <w:bookmarkStart w:id="76" w:name="_Toc101272901"/>
      <w:bookmarkStart w:id="77" w:name="_Toc201307630"/>
      <w:r w:rsidRPr="00A04476">
        <w:t>ARRETS DE CHANTIER</w:t>
      </w:r>
      <w:bookmarkEnd w:id="76"/>
      <w:bookmarkEnd w:id="77"/>
    </w:p>
    <w:p w14:paraId="183B9E5C"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 CEA s'engage à informer le Titulaire dans les meilleurs délais de tous les arrêts de chantier susceptibles d'affecter les Travaux exécutés par le Titulaire.</w:t>
      </w:r>
    </w:p>
    <w:p w14:paraId="4236EDB0"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 présent article « arrêts de chantier » s’applique, seulement et seulement si, le Titulaire ne peut pas utiliser les ressources humaines en arrêt au titre d’un évènement nécessitant l’arrêt des travaux, sur une autre partie du chantier non arrêtée à ce titre. Il ne s’agit en aucun cas d’un arrêt de chantier sur une zone mais d’un arrêt de tout le chantier, objet du présent marché.</w:t>
      </w:r>
    </w:p>
    <w:p w14:paraId="5049509A" w14:textId="77777777" w:rsidR="00041560" w:rsidRPr="00A04476" w:rsidRDefault="00041560" w:rsidP="00411BC6">
      <w:pPr>
        <w:numPr>
          <w:ilvl w:val="12"/>
          <w:numId w:val="0"/>
        </w:numPr>
        <w:jc w:val="both"/>
        <w:rPr>
          <w:rFonts w:cs="Arial"/>
          <w:color w:val="000000"/>
          <w:szCs w:val="22"/>
        </w:rPr>
      </w:pPr>
    </w:p>
    <w:p w14:paraId="27A611B8" w14:textId="77777777" w:rsidR="00411BC6" w:rsidRPr="00A04476" w:rsidRDefault="00411BC6" w:rsidP="00490070">
      <w:pPr>
        <w:numPr>
          <w:ilvl w:val="1"/>
          <w:numId w:val="7"/>
        </w:numPr>
        <w:jc w:val="both"/>
        <w:rPr>
          <w:rFonts w:cs="Arial"/>
          <w:color w:val="000000"/>
          <w:szCs w:val="22"/>
        </w:rPr>
      </w:pPr>
      <w:r w:rsidRPr="00A04476">
        <w:rPr>
          <w:rFonts w:cs="Arial"/>
          <w:color w:val="000000"/>
          <w:szCs w:val="22"/>
        </w:rPr>
        <w:t xml:space="preserve"> </w:t>
      </w:r>
      <w:r w:rsidRPr="00A04476">
        <w:rPr>
          <w:rFonts w:cs="Arial"/>
          <w:b/>
          <w:color w:val="000000"/>
          <w:szCs w:val="22"/>
        </w:rPr>
        <w:t>Arrêts de chantier programmés</w:t>
      </w:r>
    </w:p>
    <w:p w14:paraId="2902774B"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Un arrêt de chantier programmé est un arrêt de chantier pour lequel l’information a été transmise au Titulaire avec au moins un délai de préavis de cinq (5) jours calendaires.</w:t>
      </w:r>
    </w:p>
    <w:p w14:paraId="5EA73B9B"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lastRenderedPageBreak/>
        <w:t>Les jours de fermeture du Centre sont considérés comme des arrêts de chantier programmés.</w:t>
      </w:r>
    </w:p>
    <w:p w14:paraId="50A68E76"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Les arrêts de chantiers programmés ne donnent pas lieu à rémunération du Titulaire et n’ouvrent droit à aucune indemnité au bénéfice du Titulaire.</w:t>
      </w:r>
    </w:p>
    <w:p w14:paraId="20B426F3" w14:textId="77777777" w:rsidR="00411BC6" w:rsidRPr="00A04476" w:rsidRDefault="00411BC6" w:rsidP="00411BC6">
      <w:pPr>
        <w:numPr>
          <w:ilvl w:val="12"/>
          <w:numId w:val="0"/>
        </w:numPr>
        <w:jc w:val="both"/>
        <w:rPr>
          <w:rFonts w:cs="Arial"/>
          <w:color w:val="000000"/>
          <w:szCs w:val="22"/>
        </w:rPr>
      </w:pPr>
    </w:p>
    <w:p w14:paraId="3A470933" w14:textId="77777777" w:rsidR="00411BC6" w:rsidRPr="00A04476" w:rsidRDefault="00411BC6" w:rsidP="00490070">
      <w:pPr>
        <w:numPr>
          <w:ilvl w:val="1"/>
          <w:numId w:val="7"/>
        </w:numPr>
        <w:jc w:val="both"/>
        <w:rPr>
          <w:rFonts w:cs="Arial"/>
          <w:color w:val="000000"/>
          <w:szCs w:val="22"/>
        </w:rPr>
      </w:pPr>
      <w:r w:rsidRPr="00A04476">
        <w:rPr>
          <w:rFonts w:cs="Arial"/>
          <w:color w:val="000000"/>
          <w:szCs w:val="22"/>
        </w:rPr>
        <w:t xml:space="preserve"> </w:t>
      </w:r>
      <w:r w:rsidRPr="00A04476">
        <w:rPr>
          <w:rFonts w:cs="Arial"/>
          <w:b/>
          <w:color w:val="000000"/>
          <w:szCs w:val="22"/>
        </w:rPr>
        <w:t>Arrêts de chantier inopinés</w:t>
      </w:r>
    </w:p>
    <w:p w14:paraId="5238C9F6" w14:textId="2337EC97" w:rsidR="00411BC6" w:rsidRPr="00A04476" w:rsidRDefault="00411BC6" w:rsidP="00411BC6">
      <w:pPr>
        <w:numPr>
          <w:ilvl w:val="12"/>
          <w:numId w:val="0"/>
        </w:numPr>
        <w:jc w:val="both"/>
        <w:rPr>
          <w:rFonts w:cs="Arial"/>
          <w:color w:val="000000"/>
          <w:szCs w:val="22"/>
        </w:rPr>
      </w:pPr>
      <w:r w:rsidRPr="00A04476">
        <w:rPr>
          <w:rFonts w:cs="Arial"/>
          <w:color w:val="000000"/>
          <w:szCs w:val="22"/>
        </w:rPr>
        <w:t xml:space="preserve">En cas d'arrêt de chantier inopiné du fait du CEA, une indemnisation est due au Titulaire au-delà d’une franchise d’une journée d’arrêt et ne peut pas excéder </w:t>
      </w:r>
      <w:r w:rsidR="00BC7D2A" w:rsidRPr="00A04476">
        <w:rPr>
          <w:rFonts w:cs="Arial"/>
          <w:color w:val="000000"/>
          <w:szCs w:val="22"/>
        </w:rPr>
        <w:t xml:space="preserve">trois jours </w:t>
      </w:r>
      <w:r w:rsidRPr="00A04476">
        <w:rPr>
          <w:rFonts w:cs="Arial"/>
          <w:color w:val="000000"/>
          <w:szCs w:val="22"/>
        </w:rPr>
        <w:t xml:space="preserve">de chantier à compter de la date de notification de l'arrêt. </w:t>
      </w:r>
    </w:p>
    <w:p w14:paraId="67A8B370"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 monta</w:t>
      </w:r>
      <w:r w:rsidR="0094523A" w:rsidRPr="00A04476">
        <w:rPr>
          <w:rFonts w:cs="Arial"/>
          <w:color w:val="000000"/>
          <w:szCs w:val="22"/>
        </w:rPr>
        <w:t>nt de l’indemnisation est fixé</w:t>
      </w:r>
      <w:r w:rsidRPr="00A04476">
        <w:rPr>
          <w:rFonts w:cs="Arial"/>
          <w:color w:val="000000"/>
          <w:szCs w:val="22"/>
        </w:rPr>
        <w:t xml:space="preserve"> à un pour mille du montant hors taxes du marc</w:t>
      </w:r>
      <w:r w:rsidR="0094523A" w:rsidRPr="00A04476">
        <w:rPr>
          <w:rFonts w:cs="Arial"/>
          <w:color w:val="000000"/>
          <w:szCs w:val="22"/>
        </w:rPr>
        <w:t>hé par jour ouvré</w:t>
      </w:r>
      <w:r w:rsidRPr="00A04476">
        <w:rPr>
          <w:rFonts w:cs="Arial"/>
          <w:color w:val="000000"/>
          <w:szCs w:val="22"/>
        </w:rPr>
        <w:t xml:space="preserve"> d’arrêt.</w:t>
      </w:r>
    </w:p>
    <w:p w14:paraId="4DF8BE0E"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 règlement des sommes éventuellement dues par le CEA au titre des arrêts de chantier inopinés i</w:t>
      </w:r>
      <w:r w:rsidR="0094523A" w:rsidRPr="00A04476">
        <w:rPr>
          <w:rFonts w:cs="Arial"/>
          <w:color w:val="000000"/>
          <w:szCs w:val="22"/>
        </w:rPr>
        <w:t xml:space="preserve">ntervient après la réception de </w:t>
      </w:r>
      <w:r w:rsidRPr="00A04476">
        <w:rPr>
          <w:rFonts w:cs="Arial"/>
          <w:color w:val="000000"/>
          <w:szCs w:val="22"/>
        </w:rPr>
        <w:t>l’Ouvrage et mise en place de l’avenant correspondant.</w:t>
      </w:r>
    </w:p>
    <w:p w14:paraId="5AA00E47" w14:textId="77777777" w:rsidR="00411BC6" w:rsidRPr="00A04476" w:rsidRDefault="00411BC6" w:rsidP="00411BC6">
      <w:pPr>
        <w:numPr>
          <w:ilvl w:val="12"/>
          <w:numId w:val="0"/>
        </w:numPr>
        <w:jc w:val="both"/>
        <w:rPr>
          <w:rFonts w:cs="Arial"/>
          <w:color w:val="000000"/>
          <w:szCs w:val="22"/>
        </w:rPr>
      </w:pPr>
    </w:p>
    <w:p w14:paraId="4950A8E9" w14:textId="77777777" w:rsidR="00D865CD" w:rsidRPr="00A04476" w:rsidRDefault="00D865CD" w:rsidP="00411BC6">
      <w:pPr>
        <w:numPr>
          <w:ilvl w:val="12"/>
          <w:numId w:val="0"/>
        </w:numPr>
        <w:jc w:val="both"/>
        <w:rPr>
          <w:rFonts w:cs="Arial"/>
          <w:color w:val="000000"/>
          <w:szCs w:val="22"/>
        </w:rPr>
      </w:pPr>
    </w:p>
    <w:p w14:paraId="366CDACC" w14:textId="06C4E6FC" w:rsidR="00D865CD" w:rsidRPr="00A04476" w:rsidRDefault="00D865CD" w:rsidP="00D865CD">
      <w:pPr>
        <w:numPr>
          <w:ilvl w:val="12"/>
          <w:numId w:val="0"/>
        </w:numPr>
        <w:jc w:val="both"/>
        <w:rPr>
          <w:rFonts w:cs="Arial"/>
          <w:color w:val="000000"/>
          <w:szCs w:val="22"/>
        </w:rPr>
      </w:pPr>
      <w:r w:rsidRPr="00A04476">
        <w:rPr>
          <w:rFonts w:cs="Arial"/>
          <w:color w:val="000000"/>
          <w:szCs w:val="22"/>
        </w:rPr>
        <w:t xml:space="preserve">Les arrêts de chantier inopinés du fait d’évènements tels que ceux visés à l’article </w:t>
      </w:r>
      <w:r w:rsidR="001331CC" w:rsidRPr="00A04476">
        <w:rPr>
          <w:rFonts w:cs="Arial"/>
          <w:color w:val="000000"/>
          <w:szCs w:val="22"/>
        </w:rPr>
        <w:fldChar w:fldCharType="begin"/>
      </w:r>
      <w:r w:rsidR="001331CC" w:rsidRPr="00A04476">
        <w:rPr>
          <w:rFonts w:cs="Arial"/>
          <w:color w:val="000000"/>
          <w:szCs w:val="22"/>
        </w:rPr>
        <w:instrText xml:space="preserve"> REF _Ref389470298 \r \h  \* MERGEFORMAT </w:instrText>
      </w:r>
      <w:r w:rsidR="001331CC" w:rsidRPr="00A04476">
        <w:rPr>
          <w:rFonts w:cs="Arial"/>
          <w:color w:val="000000"/>
          <w:szCs w:val="22"/>
        </w:rPr>
      </w:r>
      <w:r w:rsidR="001331CC" w:rsidRPr="00A04476">
        <w:rPr>
          <w:rFonts w:cs="Arial"/>
          <w:color w:val="000000"/>
          <w:szCs w:val="22"/>
        </w:rPr>
        <w:fldChar w:fldCharType="separate"/>
      </w:r>
      <w:r w:rsidR="001331CC" w:rsidRPr="00A04476">
        <w:rPr>
          <w:rFonts w:cs="Arial"/>
          <w:color w:val="000000"/>
          <w:szCs w:val="22"/>
        </w:rPr>
        <w:t>16.2.1 -</w:t>
      </w:r>
      <w:r w:rsidR="001331CC" w:rsidRPr="00A04476">
        <w:rPr>
          <w:rFonts w:cs="Arial"/>
          <w:color w:val="000000"/>
          <w:szCs w:val="22"/>
        </w:rPr>
        <w:fldChar w:fldCharType="end"/>
      </w:r>
      <w:r w:rsidRPr="00A04476">
        <w:rPr>
          <w:rFonts w:cs="Arial"/>
          <w:color w:val="000000"/>
          <w:szCs w:val="22"/>
        </w:rPr>
        <w:t xml:space="preserve"> ne donnent pas lieu à indemnisation mais peuvent faire l’objet d’ajustements correctifs au planning d’exécution dans les conditions énoncées audit article.</w:t>
      </w:r>
    </w:p>
    <w:p w14:paraId="09128A05" w14:textId="77777777" w:rsidR="00D865CD" w:rsidRPr="00A04476" w:rsidRDefault="00D865CD" w:rsidP="00411BC6">
      <w:pPr>
        <w:numPr>
          <w:ilvl w:val="12"/>
          <w:numId w:val="0"/>
        </w:numPr>
        <w:jc w:val="both"/>
        <w:rPr>
          <w:rFonts w:cs="Arial"/>
          <w:color w:val="000000"/>
          <w:szCs w:val="22"/>
        </w:rPr>
      </w:pPr>
    </w:p>
    <w:p w14:paraId="2745A75A" w14:textId="77777777" w:rsidR="00411BC6" w:rsidRPr="00A04476" w:rsidRDefault="00411BC6" w:rsidP="00490070">
      <w:pPr>
        <w:numPr>
          <w:ilvl w:val="1"/>
          <w:numId w:val="7"/>
        </w:numPr>
        <w:jc w:val="both"/>
        <w:rPr>
          <w:rFonts w:cs="Arial"/>
          <w:color w:val="000000"/>
          <w:szCs w:val="22"/>
        </w:rPr>
      </w:pPr>
      <w:r w:rsidRPr="00A04476">
        <w:rPr>
          <w:rFonts w:cs="Arial"/>
          <w:color w:val="000000"/>
          <w:szCs w:val="22"/>
        </w:rPr>
        <w:t xml:space="preserve"> </w:t>
      </w:r>
      <w:r w:rsidRPr="00A04476">
        <w:rPr>
          <w:rFonts w:cs="Arial"/>
          <w:b/>
          <w:color w:val="000000"/>
          <w:szCs w:val="22"/>
        </w:rPr>
        <w:t>Reprise du travail</w:t>
      </w:r>
    </w:p>
    <w:p w14:paraId="3631F0C0" w14:textId="0442E87E" w:rsidR="00411BC6" w:rsidRPr="00A04476" w:rsidRDefault="00411BC6" w:rsidP="00411BC6">
      <w:pPr>
        <w:numPr>
          <w:ilvl w:val="12"/>
          <w:numId w:val="0"/>
        </w:numPr>
        <w:jc w:val="both"/>
        <w:rPr>
          <w:rFonts w:cs="Arial"/>
          <w:color w:val="000000"/>
          <w:szCs w:val="22"/>
        </w:rPr>
      </w:pPr>
      <w:r w:rsidRPr="00A04476">
        <w:rPr>
          <w:rFonts w:cs="Arial"/>
          <w:color w:val="000000"/>
          <w:szCs w:val="22"/>
        </w:rPr>
        <w:t xml:space="preserve">Quel que soit le type d'arrêt de chantier, le Titulaire s'engage à reprendre l'exécution de la prestation interrompue au plus tard </w:t>
      </w:r>
      <w:r w:rsidR="00BC7D2A" w:rsidRPr="00A04476">
        <w:rPr>
          <w:rFonts w:cs="Arial"/>
          <w:color w:val="000000"/>
          <w:szCs w:val="22"/>
        </w:rPr>
        <w:t xml:space="preserve">48 heures </w:t>
      </w:r>
      <w:r w:rsidRPr="00A04476">
        <w:rPr>
          <w:rFonts w:cs="Arial"/>
          <w:color w:val="000000"/>
          <w:szCs w:val="22"/>
        </w:rPr>
        <w:t xml:space="preserve">après l'avertissement par le CEA, </w:t>
      </w:r>
      <w:r w:rsidR="00BC7D2A" w:rsidRPr="00A04476">
        <w:rPr>
          <w:rFonts w:cs="Arial"/>
          <w:color w:val="000000"/>
          <w:szCs w:val="22"/>
        </w:rPr>
        <w:t xml:space="preserve">(notification par email du CEA / MOE / OPC), </w:t>
      </w:r>
      <w:r w:rsidRPr="00A04476">
        <w:rPr>
          <w:rFonts w:cs="Arial"/>
          <w:color w:val="000000"/>
          <w:szCs w:val="22"/>
        </w:rPr>
        <w:t>de la fin de l'indisponibilité.</w:t>
      </w:r>
    </w:p>
    <w:p w14:paraId="34EDD369" w14:textId="77777777" w:rsidR="00411BC6" w:rsidRPr="00A04476" w:rsidRDefault="00411BC6" w:rsidP="00411BC6">
      <w:pPr>
        <w:numPr>
          <w:ilvl w:val="12"/>
          <w:numId w:val="0"/>
        </w:numPr>
        <w:jc w:val="both"/>
        <w:rPr>
          <w:rFonts w:cs="Arial"/>
          <w:color w:val="000000"/>
          <w:szCs w:val="22"/>
        </w:rPr>
      </w:pPr>
    </w:p>
    <w:p w14:paraId="22D43EEF" w14:textId="77777777" w:rsidR="00411BC6" w:rsidRPr="00A04476" w:rsidRDefault="00411BC6" w:rsidP="00490070">
      <w:pPr>
        <w:numPr>
          <w:ilvl w:val="1"/>
          <w:numId w:val="7"/>
        </w:numPr>
        <w:jc w:val="both"/>
        <w:rPr>
          <w:rFonts w:cs="Arial"/>
          <w:b/>
          <w:bCs/>
          <w:szCs w:val="22"/>
        </w:rPr>
      </w:pPr>
      <w:r w:rsidRPr="00A04476">
        <w:rPr>
          <w:rFonts w:cs="Arial"/>
          <w:b/>
          <w:color w:val="000000"/>
          <w:szCs w:val="22"/>
        </w:rPr>
        <w:t xml:space="preserve"> Délai contractuel</w:t>
      </w:r>
    </w:p>
    <w:p w14:paraId="437F1DDB" w14:textId="77777777" w:rsidR="00411BC6" w:rsidRDefault="00411BC6" w:rsidP="00411BC6">
      <w:pPr>
        <w:numPr>
          <w:ilvl w:val="12"/>
          <w:numId w:val="0"/>
        </w:numPr>
        <w:jc w:val="both"/>
        <w:rPr>
          <w:rFonts w:cs="Arial"/>
          <w:color w:val="000000"/>
          <w:szCs w:val="22"/>
        </w:rPr>
      </w:pPr>
      <w:r w:rsidRPr="00A04476">
        <w:rPr>
          <w:rFonts w:cs="Arial"/>
          <w:color w:val="000000"/>
          <w:szCs w:val="22"/>
        </w:rPr>
        <w:t xml:space="preserve">Les arrêts de chantier inopinés du fait du CEA donnent lieu à l'établissement d'un </w:t>
      </w:r>
      <w:r w:rsidR="007B7D62" w:rsidRPr="00A04476">
        <w:rPr>
          <w:rFonts w:cs="Arial"/>
          <w:color w:val="000000"/>
          <w:szCs w:val="22"/>
        </w:rPr>
        <w:t>procès-</w:t>
      </w:r>
      <w:r w:rsidRPr="00A04476">
        <w:rPr>
          <w:rFonts w:cs="Arial"/>
          <w:color w:val="000000"/>
          <w:szCs w:val="22"/>
        </w:rPr>
        <w:t>verbal et entraînent la prolongation du délai contractuel pour les durées correspondantes.</w:t>
      </w:r>
    </w:p>
    <w:p w14:paraId="7EA93BE3" w14:textId="77777777" w:rsidR="00411BC6" w:rsidRDefault="00411BC6" w:rsidP="00411BC6">
      <w:pPr>
        <w:numPr>
          <w:ilvl w:val="12"/>
          <w:numId w:val="0"/>
        </w:numPr>
        <w:jc w:val="both"/>
        <w:rPr>
          <w:rFonts w:cs="Arial"/>
          <w:color w:val="000000"/>
          <w:szCs w:val="22"/>
        </w:rPr>
      </w:pPr>
    </w:p>
    <w:p w14:paraId="3D6B71CB" w14:textId="77777777" w:rsidR="00411BC6" w:rsidRDefault="00411BC6" w:rsidP="00411BC6">
      <w:pPr>
        <w:autoSpaceDE w:val="0"/>
        <w:autoSpaceDN w:val="0"/>
        <w:adjustRightInd w:val="0"/>
        <w:jc w:val="both"/>
        <w:rPr>
          <w:rFonts w:cs="Arial"/>
          <w:bCs/>
          <w:color w:val="000000"/>
          <w:szCs w:val="22"/>
        </w:rPr>
      </w:pPr>
    </w:p>
    <w:p w14:paraId="5DF95C2D" w14:textId="3B2326B7" w:rsidR="00411BC6" w:rsidRPr="00A04476" w:rsidRDefault="00411BC6" w:rsidP="00490070">
      <w:pPr>
        <w:pStyle w:val="Titre1"/>
        <w:numPr>
          <w:ilvl w:val="0"/>
          <w:numId w:val="7"/>
        </w:numPr>
        <w:rPr>
          <w:rFonts w:cs="Arial"/>
          <w:szCs w:val="22"/>
        </w:rPr>
      </w:pPr>
      <w:r>
        <w:t xml:space="preserve"> </w:t>
      </w:r>
      <w:bookmarkStart w:id="78" w:name="_Toc201307631"/>
      <w:r w:rsidR="00BC7D2A" w:rsidRPr="00A04476">
        <w:t>MONTANT</w:t>
      </w:r>
      <w:bookmarkEnd w:id="78"/>
    </w:p>
    <w:p w14:paraId="4252059C" w14:textId="1ADC94B3" w:rsidR="00411BC6" w:rsidRPr="001E5E9B" w:rsidRDefault="00411BC6" w:rsidP="00411BC6">
      <w:pPr>
        <w:tabs>
          <w:tab w:val="left" w:pos="1134"/>
          <w:tab w:val="left" w:pos="6946"/>
        </w:tabs>
        <w:jc w:val="both"/>
        <w:rPr>
          <w:rFonts w:cs="Arial"/>
          <w:szCs w:val="22"/>
        </w:rPr>
      </w:pPr>
      <w:r w:rsidRPr="00A04476">
        <w:rPr>
          <w:rFonts w:cs="Arial"/>
          <w:szCs w:val="22"/>
        </w:rPr>
        <w:t xml:space="preserve">Le </w:t>
      </w:r>
      <w:r w:rsidR="00BC7D2A" w:rsidRPr="00A04476">
        <w:rPr>
          <w:rFonts w:cs="Arial"/>
          <w:szCs w:val="22"/>
        </w:rPr>
        <w:t>montant</w:t>
      </w:r>
      <w:r w:rsidRPr="00A04476">
        <w:rPr>
          <w:rFonts w:cs="Arial"/>
          <w:szCs w:val="22"/>
        </w:rPr>
        <w:t xml:space="preserve"> ferme et</w:t>
      </w:r>
      <w:r w:rsidRPr="001E5E9B">
        <w:rPr>
          <w:rFonts w:cs="Arial"/>
          <w:szCs w:val="22"/>
        </w:rPr>
        <w:t xml:space="preserve"> forfaitaire de l’ensemble des travaux est de </w:t>
      </w:r>
      <w:r w:rsidRPr="00A04476">
        <w:rPr>
          <w:rFonts w:cs="Arial"/>
          <w:szCs w:val="22"/>
          <w:highlight w:val="cyan"/>
        </w:rPr>
        <w:t>_______</w:t>
      </w:r>
      <w:r w:rsidRPr="001E5E9B">
        <w:rPr>
          <w:rFonts w:cs="Arial"/>
          <w:szCs w:val="22"/>
        </w:rPr>
        <w:t xml:space="preserve"> </w:t>
      </w:r>
      <w:r>
        <w:rPr>
          <w:rFonts w:cs="Arial"/>
          <w:b/>
          <w:szCs w:val="22"/>
        </w:rPr>
        <w:t>Euros</w:t>
      </w:r>
      <w:r w:rsidRPr="001E5E9B">
        <w:rPr>
          <w:rFonts w:cs="Arial"/>
          <w:b/>
          <w:bCs/>
          <w:szCs w:val="22"/>
        </w:rPr>
        <w:t xml:space="preserve"> hors taxes</w:t>
      </w:r>
      <w:r w:rsidRPr="001E5E9B">
        <w:rPr>
          <w:rFonts w:cs="Arial"/>
          <w:szCs w:val="22"/>
        </w:rPr>
        <w:t xml:space="preserve"> </w:t>
      </w:r>
      <w:r w:rsidRPr="00A04476">
        <w:rPr>
          <w:rFonts w:cs="Arial"/>
          <w:szCs w:val="22"/>
          <w:highlight w:val="cyan"/>
        </w:rPr>
        <w:t>(_________</w:t>
      </w:r>
      <w:r w:rsidRPr="001E5E9B">
        <w:rPr>
          <w:rFonts w:cs="Arial"/>
          <w:szCs w:val="22"/>
        </w:rPr>
        <w:t xml:space="preserve"> </w:t>
      </w:r>
      <w:r>
        <w:rPr>
          <w:rFonts w:cs="Arial"/>
          <w:szCs w:val="22"/>
        </w:rPr>
        <w:t>Euros</w:t>
      </w:r>
      <w:r w:rsidRPr="001E5E9B">
        <w:rPr>
          <w:rFonts w:cs="Arial"/>
          <w:szCs w:val="22"/>
        </w:rPr>
        <w:t xml:space="preserve"> hors taxes).</w:t>
      </w:r>
    </w:p>
    <w:p w14:paraId="5FAE14A7" w14:textId="7E0CB206" w:rsidR="00411BC6" w:rsidRDefault="00411BC6" w:rsidP="00411BC6">
      <w:pPr>
        <w:tabs>
          <w:tab w:val="left" w:pos="1134"/>
          <w:tab w:val="left" w:pos="6946"/>
        </w:tabs>
        <w:jc w:val="both"/>
        <w:rPr>
          <w:rFonts w:cs="Arial"/>
          <w:szCs w:val="22"/>
        </w:rPr>
      </w:pPr>
      <w:r w:rsidRPr="001E5E9B">
        <w:rPr>
          <w:rFonts w:cs="Arial"/>
          <w:szCs w:val="22"/>
        </w:rPr>
        <w:t>Ce prix comprend toutes les sujétions afférentes aux dits travaux</w:t>
      </w:r>
      <w:r w:rsidR="00C6496C">
        <w:rPr>
          <w:rFonts w:cs="Arial"/>
          <w:szCs w:val="22"/>
        </w:rPr>
        <w:t xml:space="preserve"> et se décompose comme suit :</w:t>
      </w:r>
    </w:p>
    <w:p w14:paraId="481683F2" w14:textId="534411A5" w:rsidR="00C6496C" w:rsidRPr="0066479D" w:rsidRDefault="00C6496C" w:rsidP="00C6496C">
      <w:pPr>
        <w:pStyle w:val="Paragraphedeliste"/>
        <w:numPr>
          <w:ilvl w:val="0"/>
          <w:numId w:val="29"/>
        </w:numPr>
        <w:tabs>
          <w:tab w:val="left" w:pos="1134"/>
          <w:tab w:val="left" w:pos="6946"/>
        </w:tabs>
        <w:rPr>
          <w:rFonts w:cs="Arial"/>
          <w:sz w:val="22"/>
        </w:rPr>
      </w:pPr>
      <w:r w:rsidRPr="0066479D">
        <w:rPr>
          <w:rFonts w:cs="Arial"/>
          <w:sz w:val="22"/>
        </w:rPr>
        <w:t>Travaux de base :</w:t>
      </w:r>
    </w:p>
    <w:p w14:paraId="25A750FE" w14:textId="751E9E4F" w:rsidR="0066479D" w:rsidRPr="0066479D" w:rsidRDefault="0066479D" w:rsidP="0066479D">
      <w:pPr>
        <w:pStyle w:val="Paragraphedeliste"/>
        <w:numPr>
          <w:ilvl w:val="0"/>
          <w:numId w:val="29"/>
        </w:numPr>
        <w:tabs>
          <w:tab w:val="left" w:pos="1134"/>
          <w:tab w:val="left" w:pos="6946"/>
        </w:tabs>
        <w:rPr>
          <w:rFonts w:cs="Arial"/>
          <w:sz w:val="22"/>
          <w:szCs w:val="22"/>
        </w:rPr>
      </w:pPr>
      <w:r w:rsidRPr="0066479D">
        <w:rPr>
          <w:rFonts w:cs="Arial"/>
          <w:sz w:val="22"/>
          <w:szCs w:val="22"/>
        </w:rPr>
        <w:t>Option n°1 : « Pose et raccordement électrique des luminaires »</w:t>
      </w:r>
      <w:r>
        <w:rPr>
          <w:rFonts w:cs="Arial"/>
          <w:sz w:val="22"/>
          <w:szCs w:val="22"/>
        </w:rPr>
        <w:t> :</w:t>
      </w:r>
    </w:p>
    <w:p w14:paraId="1EDAEAAE" w14:textId="07CF0B40" w:rsidR="0066479D" w:rsidRPr="0066479D" w:rsidRDefault="0066479D" w:rsidP="0066479D">
      <w:pPr>
        <w:pStyle w:val="Paragraphedeliste"/>
        <w:numPr>
          <w:ilvl w:val="0"/>
          <w:numId w:val="29"/>
        </w:numPr>
        <w:tabs>
          <w:tab w:val="left" w:pos="1134"/>
          <w:tab w:val="left" w:pos="6946"/>
        </w:tabs>
        <w:rPr>
          <w:rFonts w:cs="Arial"/>
          <w:sz w:val="22"/>
          <w:szCs w:val="22"/>
        </w:rPr>
      </w:pPr>
      <w:r w:rsidRPr="0066479D">
        <w:rPr>
          <w:rFonts w:cs="Arial"/>
          <w:sz w:val="22"/>
          <w:szCs w:val="22"/>
        </w:rPr>
        <w:t>Option n°2 : « Nourrices des prises sur bureau »</w:t>
      </w:r>
      <w:r>
        <w:rPr>
          <w:rFonts w:cs="Arial"/>
          <w:sz w:val="22"/>
          <w:szCs w:val="22"/>
        </w:rPr>
        <w:t xml:space="preserve"> : </w:t>
      </w:r>
    </w:p>
    <w:p w14:paraId="4F69D6D9" w14:textId="4FA2F05F" w:rsidR="0066479D" w:rsidRPr="0066479D" w:rsidRDefault="0066479D" w:rsidP="0066479D">
      <w:pPr>
        <w:pStyle w:val="Paragraphedeliste"/>
        <w:numPr>
          <w:ilvl w:val="0"/>
          <w:numId w:val="29"/>
        </w:numPr>
        <w:tabs>
          <w:tab w:val="left" w:pos="1134"/>
          <w:tab w:val="left" w:pos="6946"/>
        </w:tabs>
        <w:rPr>
          <w:rFonts w:cs="Arial"/>
          <w:sz w:val="22"/>
          <w:szCs w:val="22"/>
        </w:rPr>
      </w:pPr>
      <w:r w:rsidRPr="0066479D">
        <w:rPr>
          <w:rFonts w:cs="Arial"/>
          <w:sz w:val="22"/>
          <w:szCs w:val="22"/>
        </w:rPr>
        <w:t>Option n°3 « Electroménager espace convivialité »</w:t>
      </w:r>
      <w:r>
        <w:rPr>
          <w:rFonts w:cs="Arial"/>
          <w:sz w:val="22"/>
          <w:szCs w:val="22"/>
        </w:rPr>
        <w:t xml:space="preserve"> : </w:t>
      </w:r>
    </w:p>
    <w:p w14:paraId="2A64212B" w14:textId="49B483B1" w:rsidR="0066479D" w:rsidRPr="0066479D" w:rsidRDefault="0066479D" w:rsidP="0066479D">
      <w:pPr>
        <w:pStyle w:val="Paragraphedeliste"/>
        <w:numPr>
          <w:ilvl w:val="0"/>
          <w:numId w:val="29"/>
        </w:numPr>
        <w:tabs>
          <w:tab w:val="left" w:pos="1134"/>
          <w:tab w:val="left" w:pos="6946"/>
        </w:tabs>
        <w:rPr>
          <w:rFonts w:cs="Arial"/>
          <w:sz w:val="22"/>
          <w:szCs w:val="22"/>
        </w:rPr>
      </w:pPr>
      <w:r w:rsidRPr="0066479D">
        <w:rPr>
          <w:rFonts w:cs="Arial"/>
          <w:sz w:val="22"/>
          <w:szCs w:val="22"/>
        </w:rPr>
        <w:t>Option n°4 « Aménagement salle de réunion niveau R+1 »</w:t>
      </w:r>
      <w:r>
        <w:rPr>
          <w:rFonts w:cs="Arial"/>
          <w:sz w:val="22"/>
          <w:szCs w:val="22"/>
        </w:rPr>
        <w:t> :</w:t>
      </w:r>
    </w:p>
    <w:p w14:paraId="2746C464" w14:textId="4A686FB5" w:rsidR="00411BC6" w:rsidRDefault="00411BC6" w:rsidP="00411BC6">
      <w:pPr>
        <w:tabs>
          <w:tab w:val="left" w:pos="1134"/>
          <w:tab w:val="left" w:pos="6946"/>
        </w:tabs>
        <w:jc w:val="both"/>
        <w:rPr>
          <w:rFonts w:cs="Arial"/>
          <w:szCs w:val="22"/>
        </w:rPr>
      </w:pPr>
    </w:p>
    <w:p w14:paraId="239246C0" w14:textId="77777777" w:rsidR="00C6496C" w:rsidRDefault="00C6496C" w:rsidP="00411BC6">
      <w:pPr>
        <w:tabs>
          <w:tab w:val="left" w:pos="1134"/>
          <w:tab w:val="left" w:pos="6946"/>
        </w:tabs>
        <w:jc w:val="both"/>
        <w:rPr>
          <w:rFonts w:cs="Arial"/>
          <w:szCs w:val="22"/>
        </w:rPr>
      </w:pPr>
    </w:p>
    <w:p w14:paraId="6EC3F0F2" w14:textId="36369ACF" w:rsidR="00411BC6" w:rsidRPr="009F33F7" w:rsidRDefault="00EC5784" w:rsidP="00490070">
      <w:pPr>
        <w:pStyle w:val="Titre1"/>
        <w:numPr>
          <w:ilvl w:val="0"/>
          <w:numId w:val="7"/>
        </w:numPr>
        <w:rPr>
          <w:rFonts w:cs="Arial"/>
          <w:szCs w:val="22"/>
        </w:rPr>
      </w:pPr>
      <w:r w:rsidRPr="009F33F7">
        <w:t xml:space="preserve"> </w:t>
      </w:r>
      <w:bookmarkStart w:id="79" w:name="_Toc201307632"/>
      <w:r w:rsidR="00411BC6" w:rsidRPr="009F33F7">
        <w:t>TRAITEMENT DES MODIFICATIONS</w:t>
      </w:r>
      <w:bookmarkEnd w:id="79"/>
    </w:p>
    <w:p w14:paraId="6DFF6919"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Au sens du présent marché, une modification correspond à un changement ou à une évolution des dispositions d’un ou plusieurs des documents précités à l’</w:t>
      </w:r>
      <w:r>
        <w:rPr>
          <w:rFonts w:cs="Arial"/>
          <w:bCs/>
          <w:color w:val="000000"/>
          <w:szCs w:val="22"/>
        </w:rPr>
        <w:fldChar w:fldCharType="begin"/>
      </w:r>
      <w:r>
        <w:rPr>
          <w:rFonts w:cs="Arial"/>
          <w:bCs/>
          <w:color w:val="000000"/>
          <w:szCs w:val="22"/>
        </w:rPr>
        <w:instrText xml:space="preserve"> REF _Ref223435994 \r \h </w:instrText>
      </w:r>
      <w:r>
        <w:rPr>
          <w:rFonts w:cs="Arial"/>
          <w:bCs/>
          <w:color w:val="000000"/>
          <w:szCs w:val="22"/>
        </w:rPr>
      </w:r>
      <w:r>
        <w:rPr>
          <w:rFonts w:cs="Arial"/>
          <w:bCs/>
          <w:color w:val="000000"/>
          <w:szCs w:val="22"/>
        </w:rPr>
        <w:fldChar w:fldCharType="separate"/>
      </w:r>
      <w:r>
        <w:rPr>
          <w:rFonts w:cs="Arial"/>
          <w:bCs/>
          <w:color w:val="000000"/>
          <w:szCs w:val="22"/>
        </w:rPr>
        <w:t>Article 2 -</w:t>
      </w:r>
      <w:r>
        <w:rPr>
          <w:rFonts w:cs="Arial"/>
          <w:bCs/>
          <w:color w:val="000000"/>
          <w:szCs w:val="22"/>
        </w:rPr>
        <w:fldChar w:fldCharType="end"/>
      </w:r>
      <w:r w:rsidRPr="00857DF3">
        <w:rPr>
          <w:rFonts w:cs="Arial"/>
          <w:bCs/>
          <w:color w:val="000000"/>
          <w:szCs w:val="22"/>
        </w:rPr>
        <w:t>.</w:t>
      </w:r>
    </w:p>
    <w:p w14:paraId="7A6FE79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Toute modification, émanant d’une initiative du CEA ou d’une proposition du Titulaire, ne peut revêtir un caractère exécutoire qu’après accord préalable et écrit du CEA.</w:t>
      </w:r>
    </w:p>
    <w:p w14:paraId="3214109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 xml:space="preserve">Si des prestations n’entrant pas dans le cadre des documents précités étaient réalisées sans l’accord préalable et écrit du CEA, non seulement le Titulaire n’en obtiendrait aucune rémunération, mais il devrait prendre à sa charge, si le CEA le demande, la remise en état initial et les frais en découlant. </w:t>
      </w:r>
    </w:p>
    <w:p w14:paraId="46CCC253"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 xml:space="preserve">S’il s’agit d’une initiative du Titulaire, le CEA décide de l’opportunité de donner suite ou non à </w:t>
      </w:r>
      <w:smartTag w:uri="urn:schemas-microsoft-com:office:smarttags" w:element="PersonName">
        <w:smartTagPr>
          <w:attr w:name="ProductID" w:val="la proposition. En"/>
        </w:smartTagPr>
        <w:r w:rsidRPr="00857DF3">
          <w:rPr>
            <w:rFonts w:cs="Arial"/>
            <w:bCs/>
            <w:color w:val="000000"/>
            <w:szCs w:val="22"/>
          </w:rPr>
          <w:t>la proposition. En</w:t>
        </w:r>
      </w:smartTag>
      <w:r w:rsidRPr="00857DF3">
        <w:rPr>
          <w:rFonts w:cs="Arial"/>
          <w:bCs/>
          <w:color w:val="000000"/>
          <w:szCs w:val="22"/>
        </w:rPr>
        <w:t xml:space="preserve"> cas de décision favorable, il statue, en liaison avec le Titulaire, sur le mode de prise en compte contractuelle de la modification décidée.</w:t>
      </w:r>
    </w:p>
    <w:p w14:paraId="3847CBB6" w14:textId="77777777" w:rsidR="00411BC6" w:rsidRPr="00A04476" w:rsidRDefault="00411BC6" w:rsidP="00411BC6">
      <w:pPr>
        <w:autoSpaceDE w:val="0"/>
        <w:autoSpaceDN w:val="0"/>
        <w:adjustRightInd w:val="0"/>
        <w:jc w:val="both"/>
        <w:rPr>
          <w:rFonts w:cs="Arial"/>
          <w:bCs/>
          <w:color w:val="000000"/>
          <w:szCs w:val="22"/>
        </w:rPr>
      </w:pPr>
      <w:r w:rsidRPr="00857DF3">
        <w:rPr>
          <w:rFonts w:cs="Arial"/>
          <w:bCs/>
          <w:color w:val="000000"/>
          <w:szCs w:val="22"/>
        </w:rPr>
        <w:t xml:space="preserve">L’éventuelle incidence financière de la modification sur les coûts annoncés par le Titulaire doit être examinée entre le CEA et le Titulaire pour validation, étant entendu que les plus-values et/ou moins-values sont calculées, dans la mesure du possible, sur </w:t>
      </w:r>
      <w:r w:rsidRPr="00857DF3">
        <w:rPr>
          <w:rFonts w:cs="Arial"/>
          <w:bCs/>
          <w:color w:val="000000"/>
          <w:szCs w:val="22"/>
        </w:rPr>
        <w:lastRenderedPageBreak/>
        <w:t>la base des coûts de la décomposition du prix global et forfaitaire jointe</w:t>
      </w:r>
      <w:r>
        <w:rPr>
          <w:rFonts w:cs="Arial"/>
          <w:bCs/>
          <w:color w:val="000000"/>
          <w:szCs w:val="22"/>
        </w:rPr>
        <w:t xml:space="preserve"> à l’offre du Titulaire</w:t>
      </w:r>
      <w:r w:rsidRPr="00A04476">
        <w:rPr>
          <w:rFonts w:cs="Arial"/>
          <w:bCs/>
          <w:color w:val="000000"/>
          <w:szCs w:val="22"/>
        </w:rPr>
        <w:t>.</w:t>
      </w:r>
    </w:p>
    <w:p w14:paraId="355ECBA0" w14:textId="77777777" w:rsidR="00AA7569" w:rsidRPr="00A04476" w:rsidRDefault="00AA7569" w:rsidP="00411BC6">
      <w:pPr>
        <w:autoSpaceDE w:val="0"/>
        <w:autoSpaceDN w:val="0"/>
        <w:adjustRightInd w:val="0"/>
        <w:jc w:val="both"/>
      </w:pPr>
    </w:p>
    <w:p w14:paraId="10B6900C" w14:textId="6F184BCB" w:rsidR="00AA7569" w:rsidRPr="00A04476" w:rsidRDefault="00FE262F" w:rsidP="00411BC6">
      <w:pPr>
        <w:autoSpaceDE w:val="0"/>
        <w:autoSpaceDN w:val="0"/>
        <w:adjustRightInd w:val="0"/>
        <w:jc w:val="both"/>
      </w:pPr>
      <w:r w:rsidRPr="00A04476">
        <w:t xml:space="preserve">Dans les cas où des plus-values ne pourraient être calculées sur la base des coûts de la décomposition du prix global et forfaitaire jointe à l’offre du Titulaire, les nouveaux prix seront réputés établis aux conditions économiques en vigueur à la date du devis correspondant. </w:t>
      </w:r>
    </w:p>
    <w:p w14:paraId="46C0C472" w14:textId="1220912D" w:rsidR="00AA7569" w:rsidRDefault="00FE262F" w:rsidP="00411BC6">
      <w:pPr>
        <w:autoSpaceDE w:val="0"/>
        <w:autoSpaceDN w:val="0"/>
        <w:adjustRightInd w:val="0"/>
        <w:jc w:val="both"/>
      </w:pPr>
      <w:r w:rsidRPr="00A04476">
        <w:t>Sur la base des principes précédemment énoncés, le Titulaire doit clairement faire apparaître dans ses devis, pour chaque poste, les conditions économiques associées, d</w:t>
      </w:r>
      <w:r w:rsidR="00653850" w:rsidRPr="00A04476">
        <w:t>e</w:t>
      </w:r>
      <w:r w:rsidRPr="00A04476">
        <w:t xml:space="preserve"> façon à permettre au CEA d’identifier précisément les montants correspondants à des nouveaux prix (établis aux conditions en vigueur à la date d’établissement du devis) et les montants fixés sur la base des coûts de la décomposition du prix global et forfaitaire jointe à l’offre du Titulaire (réputés établis aux conditions en vigueur à la date de </w:t>
      </w:r>
      <w:r w:rsidR="001669C9" w:rsidRPr="00A04476">
        <w:t>notification</w:t>
      </w:r>
      <w:r w:rsidRPr="00A04476">
        <w:t xml:space="preserve"> du présent marché</w:t>
      </w:r>
      <w:r w:rsidR="00AA7569" w:rsidRPr="00A04476">
        <w:t>)</w:t>
      </w:r>
    </w:p>
    <w:p w14:paraId="6C3D2A12" w14:textId="77777777" w:rsidR="00AA7569" w:rsidRDefault="00AA7569" w:rsidP="00411BC6">
      <w:pPr>
        <w:autoSpaceDE w:val="0"/>
        <w:autoSpaceDN w:val="0"/>
        <w:adjustRightInd w:val="0"/>
        <w:jc w:val="both"/>
        <w:rPr>
          <w:rFonts w:cs="Arial"/>
          <w:bCs/>
          <w:color w:val="000000"/>
          <w:szCs w:val="22"/>
        </w:rPr>
      </w:pPr>
    </w:p>
    <w:p w14:paraId="0183DA85" w14:textId="00620E7D"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Pour toute modification, le Titulaire établit une fiche de modification, conforme au modèle joint en annexe n°</w:t>
      </w:r>
      <w:r w:rsidR="00A04476">
        <w:rPr>
          <w:rFonts w:cs="Arial"/>
          <w:bCs/>
          <w:color w:val="000000"/>
          <w:szCs w:val="22"/>
        </w:rPr>
        <w:t>3</w:t>
      </w:r>
      <w:r w:rsidRPr="00857DF3">
        <w:rPr>
          <w:rFonts w:cs="Arial"/>
          <w:bCs/>
          <w:color w:val="000000"/>
          <w:szCs w:val="22"/>
        </w:rPr>
        <w:t>, qui indique, avant tout commencement d'exécution :</w:t>
      </w:r>
    </w:p>
    <w:p w14:paraId="3A62DC09"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origine,</w:t>
      </w:r>
    </w:p>
    <w:p w14:paraId="7DA01631"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contenu détaillé,</w:t>
      </w:r>
    </w:p>
    <w:p w14:paraId="018041B4"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l’analyse de son impact sur le projet (corrections de prestations ou fournitures antérieures et modifications de prestations ou fournitures à venir),</w:t>
      </w:r>
    </w:p>
    <w:p w14:paraId="30653915"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incidence sur les performances techniques,</w:t>
      </w:r>
    </w:p>
    <w:p w14:paraId="364BB84B"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incidence sur le planning,</w:t>
      </w:r>
    </w:p>
    <w:p w14:paraId="11E9D62D" w14:textId="77777777" w:rsidR="00411BC6" w:rsidRPr="00857DF3"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incidence financière éventuelle détaillée, à la hausse comme à la baisse.</w:t>
      </w:r>
    </w:p>
    <w:p w14:paraId="52CA2BB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Une copie de cette fiche doit être transmise au correspondant du Service Achats par le Titulaire.</w:t>
      </w:r>
    </w:p>
    <w:p w14:paraId="30FB6A70"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L’Ordre de Service (OS) correspondant est établi après acceptation de cette fiche par le CEA.</w:t>
      </w:r>
    </w:p>
    <w:p w14:paraId="382F208E"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La modification n’a pas de conséquence sur le montant du forfait ni sur le planning contractuel dans les cas suivants :</w:t>
      </w:r>
    </w:p>
    <w:p w14:paraId="0300C793" w14:textId="77777777" w:rsidR="00411BC6" w:rsidRPr="00857DF3"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r w:rsidRPr="00857DF3">
        <w:rPr>
          <w:rFonts w:cs="Arial"/>
          <w:bCs/>
          <w:color w:val="000000"/>
          <w:szCs w:val="22"/>
        </w:rPr>
        <w:t>la modification n’a pas d’impact sur la</w:t>
      </w:r>
      <w:r>
        <w:rPr>
          <w:rFonts w:cs="Arial"/>
          <w:bCs/>
          <w:color w:val="000000"/>
          <w:szCs w:val="22"/>
        </w:rPr>
        <w:t xml:space="preserve"> </w:t>
      </w:r>
      <w:r w:rsidRPr="00857DF3">
        <w:rPr>
          <w:rFonts w:cs="Arial"/>
          <w:bCs/>
          <w:color w:val="000000"/>
          <w:szCs w:val="22"/>
        </w:rPr>
        <w:t>réalisation de</w:t>
      </w:r>
      <w:r>
        <w:rPr>
          <w:rFonts w:cs="Arial"/>
          <w:bCs/>
          <w:color w:val="000000"/>
          <w:szCs w:val="22"/>
        </w:rPr>
        <w:t xml:space="preserve">s Travaux </w:t>
      </w:r>
      <w:r w:rsidRPr="00857DF3">
        <w:rPr>
          <w:rFonts w:cs="Arial"/>
          <w:bCs/>
          <w:color w:val="000000"/>
          <w:szCs w:val="22"/>
        </w:rPr>
        <w:t>incombant au Titulaire,</w:t>
      </w:r>
    </w:p>
    <w:p w14:paraId="4FF4F9AA" w14:textId="77777777" w:rsidR="00411BC6" w:rsidRPr="00857DF3"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r w:rsidRPr="00857DF3">
        <w:rPr>
          <w:rFonts w:cs="Arial"/>
          <w:bCs/>
          <w:color w:val="000000"/>
          <w:szCs w:val="22"/>
        </w:rPr>
        <w:t>la modification résulte d’un oubli, d’une erreur, d’une mauvaise appréciation ou d’une négligence du Titulaire,</w:t>
      </w:r>
    </w:p>
    <w:p w14:paraId="041ACF7F" w14:textId="77777777" w:rsidR="00411BC6" w:rsidRPr="00857DF3"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r w:rsidRPr="00857DF3">
        <w:rPr>
          <w:rFonts w:cs="Arial"/>
          <w:bCs/>
          <w:color w:val="000000"/>
          <w:szCs w:val="22"/>
        </w:rPr>
        <w:t>la modification est liée à une remarque de l'organisme de contrôle pour des travaux mal appréciés par le Titulaire (oubli, erreurs, mauvaise appréciation, négligence),</w:t>
      </w:r>
    </w:p>
    <w:p w14:paraId="1396F25D" w14:textId="77777777" w:rsidR="00411BC6" w:rsidRPr="00A04476" w:rsidRDefault="00411BC6" w:rsidP="00411BC6">
      <w:pPr>
        <w:autoSpaceDE w:val="0"/>
        <w:autoSpaceDN w:val="0"/>
        <w:adjustRightInd w:val="0"/>
        <w:jc w:val="both"/>
        <w:rPr>
          <w:rFonts w:cs="Arial"/>
          <w:bCs/>
          <w:color w:val="000000"/>
          <w:szCs w:val="22"/>
        </w:rPr>
      </w:pPr>
      <w:r w:rsidRPr="00BA290D">
        <w:rPr>
          <w:rFonts w:cs="Arial"/>
          <w:bCs/>
          <w:color w:val="000000"/>
          <w:szCs w:val="22"/>
        </w:rPr>
        <w:t>Les incidence</w:t>
      </w:r>
      <w:r>
        <w:rPr>
          <w:rFonts w:cs="Arial"/>
          <w:bCs/>
          <w:color w:val="000000"/>
          <w:szCs w:val="22"/>
        </w:rPr>
        <w:t>s financières des modifications</w:t>
      </w:r>
      <w:r w:rsidRPr="00553789">
        <w:rPr>
          <w:rFonts w:cs="Arial"/>
          <w:bCs/>
          <w:color w:val="000000"/>
          <w:szCs w:val="22"/>
        </w:rPr>
        <w:t xml:space="preserve"> </w:t>
      </w:r>
      <w:r w:rsidRPr="00857DF3">
        <w:rPr>
          <w:rFonts w:cs="Arial"/>
          <w:bCs/>
          <w:color w:val="000000"/>
          <w:szCs w:val="22"/>
        </w:rPr>
        <w:t>prises en compte et dûment acceptées</w:t>
      </w:r>
      <w:r>
        <w:rPr>
          <w:rFonts w:cs="Arial"/>
          <w:bCs/>
          <w:color w:val="000000"/>
          <w:szCs w:val="22"/>
        </w:rPr>
        <w:t xml:space="preserve"> par le CEA,</w:t>
      </w:r>
      <w:r w:rsidRPr="00BA290D">
        <w:rPr>
          <w:rFonts w:cs="Arial"/>
          <w:bCs/>
          <w:color w:val="000000"/>
          <w:szCs w:val="22"/>
        </w:rPr>
        <w:t xml:space="preserve"> font l’objet d’un avenant au présent marché qui permet</w:t>
      </w:r>
      <w:r>
        <w:rPr>
          <w:rFonts w:cs="Arial"/>
          <w:bCs/>
          <w:color w:val="000000"/>
          <w:szCs w:val="22"/>
        </w:rPr>
        <w:t xml:space="preserve"> </w:t>
      </w:r>
      <w:r w:rsidRPr="00BA290D">
        <w:rPr>
          <w:rFonts w:cs="Arial"/>
          <w:bCs/>
          <w:color w:val="000000"/>
          <w:szCs w:val="22"/>
        </w:rPr>
        <w:t xml:space="preserve">les règlements </w:t>
      </w:r>
      <w:r w:rsidRPr="00A04476">
        <w:rPr>
          <w:rFonts w:cs="Arial"/>
          <w:bCs/>
          <w:color w:val="000000"/>
          <w:szCs w:val="22"/>
        </w:rPr>
        <w:t>supplémentaires éventuels.</w:t>
      </w:r>
    </w:p>
    <w:p w14:paraId="20DC883E" w14:textId="77777777" w:rsidR="00411BC6" w:rsidRPr="00BA290D" w:rsidRDefault="00411BC6" w:rsidP="00411BC6">
      <w:pPr>
        <w:autoSpaceDE w:val="0"/>
        <w:autoSpaceDN w:val="0"/>
        <w:adjustRightInd w:val="0"/>
        <w:jc w:val="both"/>
        <w:rPr>
          <w:rFonts w:cs="Arial"/>
          <w:bCs/>
          <w:color w:val="000000"/>
          <w:szCs w:val="22"/>
        </w:rPr>
      </w:pPr>
      <w:r w:rsidRPr="00A04476">
        <w:rPr>
          <w:rFonts w:cs="Arial"/>
          <w:bCs/>
          <w:color w:val="000000"/>
          <w:szCs w:val="22"/>
        </w:rPr>
        <w:t xml:space="preserve">L’avenant regroupe une série de fiches de modification. Tout avenant est établi au mieux six mois à compter de la date de la première fiche de la série des fiches de modification. Il prend en compte toutes les fiches de modification, qui ont recueilli l’accord sans réserve du CEA et du Titulaire, établies au cours des </w:t>
      </w:r>
      <w:r w:rsidR="00853CB8" w:rsidRPr="00A04476">
        <w:rPr>
          <w:rFonts w:cs="Arial"/>
          <w:bCs/>
          <w:color w:val="000000"/>
          <w:szCs w:val="22"/>
        </w:rPr>
        <w:t xml:space="preserve">quatre </w:t>
      </w:r>
      <w:r w:rsidRPr="00A04476">
        <w:rPr>
          <w:rFonts w:cs="Arial"/>
          <w:bCs/>
          <w:color w:val="000000"/>
          <w:szCs w:val="22"/>
        </w:rPr>
        <w:t>mois suivant</w:t>
      </w:r>
      <w:r w:rsidRPr="00BA290D">
        <w:rPr>
          <w:rFonts w:cs="Arial"/>
          <w:bCs/>
          <w:color w:val="000000"/>
          <w:szCs w:val="22"/>
        </w:rPr>
        <w:t xml:space="preserve"> l’établissement de la première fiche.</w:t>
      </w:r>
    </w:p>
    <w:p w14:paraId="47637DAD" w14:textId="77777777" w:rsidR="00411BC6" w:rsidRDefault="00411BC6" w:rsidP="00411BC6">
      <w:pPr>
        <w:autoSpaceDE w:val="0"/>
        <w:autoSpaceDN w:val="0"/>
        <w:adjustRightInd w:val="0"/>
        <w:jc w:val="both"/>
        <w:rPr>
          <w:rFonts w:cs="Arial"/>
          <w:bCs/>
          <w:color w:val="000000"/>
          <w:szCs w:val="22"/>
        </w:rPr>
      </w:pPr>
    </w:p>
    <w:p w14:paraId="4ED936CE" w14:textId="77777777" w:rsidR="00411BC6" w:rsidRPr="00857DF3" w:rsidRDefault="00411BC6" w:rsidP="00411BC6">
      <w:pPr>
        <w:autoSpaceDE w:val="0"/>
        <w:autoSpaceDN w:val="0"/>
        <w:adjustRightInd w:val="0"/>
        <w:jc w:val="both"/>
        <w:rPr>
          <w:rFonts w:cs="Arial"/>
          <w:bCs/>
          <w:color w:val="000000"/>
          <w:szCs w:val="22"/>
        </w:rPr>
      </w:pPr>
    </w:p>
    <w:p w14:paraId="7E185852" w14:textId="3C53AC9F" w:rsidR="00FD4A07" w:rsidRDefault="00411BC6" w:rsidP="00490070">
      <w:pPr>
        <w:pStyle w:val="Titre1"/>
        <w:numPr>
          <w:ilvl w:val="0"/>
          <w:numId w:val="7"/>
        </w:numPr>
      </w:pPr>
      <w:r>
        <w:t xml:space="preserve"> </w:t>
      </w:r>
      <w:bookmarkStart w:id="80" w:name="_Ref389470110"/>
      <w:bookmarkStart w:id="81" w:name="_Toc201307633"/>
      <w:r>
        <w:t>PENALITES</w:t>
      </w:r>
      <w:bookmarkEnd w:id="80"/>
      <w:bookmarkEnd w:id="81"/>
    </w:p>
    <w:p w14:paraId="070139AE" w14:textId="77777777" w:rsidR="00FD4A07" w:rsidRDefault="00FD4A07" w:rsidP="00FD4A07">
      <w:pPr>
        <w:autoSpaceDE w:val="0"/>
        <w:autoSpaceDN w:val="0"/>
        <w:adjustRightInd w:val="0"/>
        <w:jc w:val="both"/>
        <w:rPr>
          <w:rFonts w:cs="Arial"/>
          <w:color w:val="000000"/>
          <w:sz w:val="20"/>
          <w:szCs w:val="20"/>
        </w:rPr>
      </w:pPr>
      <w:r w:rsidRPr="000D38C9">
        <w:rPr>
          <w:rFonts w:cs="Arial"/>
          <w:color w:val="000000"/>
          <w:szCs w:val="22"/>
        </w:rPr>
        <w:t xml:space="preserve">Outre les dispositions </w:t>
      </w:r>
      <w:r>
        <w:rPr>
          <w:rFonts w:cs="Arial"/>
          <w:color w:val="000000"/>
          <w:szCs w:val="22"/>
        </w:rPr>
        <w:t xml:space="preserve">des Conditions </w:t>
      </w:r>
      <w:r w:rsidRPr="001E5E9B">
        <w:rPr>
          <w:rFonts w:cs="Arial"/>
          <w:color w:val="000000"/>
          <w:szCs w:val="22"/>
        </w:rPr>
        <w:t>Générales</w:t>
      </w:r>
      <w:r>
        <w:rPr>
          <w:rFonts w:cs="Arial"/>
          <w:color w:val="000000"/>
          <w:szCs w:val="22"/>
        </w:rPr>
        <w:t xml:space="preserve"> d’Achat du </w:t>
      </w:r>
      <w:r w:rsidRPr="001E5E9B">
        <w:rPr>
          <w:rFonts w:cs="Arial"/>
          <w:color w:val="000000"/>
          <w:szCs w:val="22"/>
        </w:rPr>
        <w:t>CEA</w:t>
      </w:r>
      <w:r w:rsidRPr="000D38C9" w:rsidDel="00461402">
        <w:rPr>
          <w:rFonts w:cs="Arial"/>
          <w:color w:val="000000"/>
          <w:szCs w:val="22"/>
        </w:rPr>
        <w:t xml:space="preserve"> </w:t>
      </w:r>
      <w:r>
        <w:rPr>
          <w:rFonts w:cs="Arial"/>
          <w:color w:val="000000"/>
          <w:szCs w:val="22"/>
        </w:rPr>
        <w:t>relatives aux pénalités,</w:t>
      </w:r>
      <w:r w:rsidRPr="000D38C9">
        <w:rPr>
          <w:rFonts w:cs="Arial"/>
          <w:color w:val="000000"/>
          <w:szCs w:val="22"/>
        </w:rPr>
        <w:t xml:space="preserve"> qui </w:t>
      </w:r>
      <w:r>
        <w:rPr>
          <w:rFonts w:cs="Arial"/>
          <w:color w:val="000000"/>
          <w:szCs w:val="22"/>
        </w:rPr>
        <w:t>s’</w:t>
      </w:r>
      <w:r w:rsidRPr="000D38C9">
        <w:rPr>
          <w:rFonts w:cs="Arial"/>
          <w:color w:val="000000"/>
          <w:szCs w:val="22"/>
        </w:rPr>
        <w:t>appli</w:t>
      </w:r>
      <w:r>
        <w:rPr>
          <w:rFonts w:cs="Arial"/>
          <w:color w:val="000000"/>
          <w:szCs w:val="22"/>
        </w:rPr>
        <w:t xml:space="preserve">quent dès lors qu’elles ne sont pas contraires aux dispositions qui suivent, le CEA peut appliquer les pénalités dans les cas et conditions suivantes. </w:t>
      </w:r>
    </w:p>
    <w:p w14:paraId="550E6D4D" w14:textId="77777777" w:rsidR="00FD4A07" w:rsidRPr="00FD4A07" w:rsidRDefault="00FD4A07" w:rsidP="00FD4A07"/>
    <w:p w14:paraId="2583F971" w14:textId="79815E83" w:rsidR="00411BC6" w:rsidRPr="00A04476" w:rsidRDefault="00411BC6" w:rsidP="00490070">
      <w:pPr>
        <w:numPr>
          <w:ilvl w:val="1"/>
          <w:numId w:val="7"/>
        </w:numPr>
        <w:autoSpaceDE w:val="0"/>
        <w:autoSpaceDN w:val="0"/>
        <w:adjustRightInd w:val="0"/>
        <w:jc w:val="both"/>
        <w:rPr>
          <w:rFonts w:cs="Arial"/>
          <w:szCs w:val="22"/>
        </w:rPr>
      </w:pPr>
      <w:bookmarkStart w:id="82" w:name="_Ref206303730"/>
      <w:r>
        <w:rPr>
          <w:rFonts w:cs="Arial"/>
          <w:color w:val="000000"/>
          <w:szCs w:val="22"/>
        </w:rPr>
        <w:t xml:space="preserve"> </w:t>
      </w:r>
      <w:bookmarkStart w:id="83" w:name="_Ref228615160"/>
      <w:r w:rsidRPr="00A04476">
        <w:rPr>
          <w:rFonts w:cs="Arial"/>
          <w:color w:val="000000"/>
          <w:szCs w:val="22"/>
        </w:rPr>
        <w:t>E</w:t>
      </w:r>
      <w:r w:rsidR="00054EE5" w:rsidRPr="00A04476">
        <w:rPr>
          <w:rFonts w:cs="Arial"/>
          <w:color w:val="000000"/>
          <w:szCs w:val="22"/>
        </w:rPr>
        <w:t>n cas de non-</w:t>
      </w:r>
      <w:r w:rsidRPr="00A04476">
        <w:rPr>
          <w:rFonts w:cs="Arial"/>
          <w:color w:val="000000"/>
          <w:szCs w:val="22"/>
        </w:rPr>
        <w:t xml:space="preserve">respect de l'une quelconque des étapes-clés de réalisation fixées au planning général de réalisation précité ou bien lors d’une réunion de chantier, le Titulaire encourt des pénalités de retard à hauteur de </w:t>
      </w:r>
      <w:r w:rsidR="009F33F7" w:rsidRPr="00A04476">
        <w:rPr>
          <w:rFonts w:cs="Arial"/>
          <w:color w:val="000000"/>
          <w:szCs w:val="22"/>
        </w:rPr>
        <w:t>250</w:t>
      </w:r>
      <w:r w:rsidRPr="00A04476">
        <w:rPr>
          <w:rFonts w:cs="Arial"/>
          <w:color w:val="000000"/>
          <w:szCs w:val="22"/>
        </w:rPr>
        <w:t xml:space="preserve"> </w:t>
      </w:r>
      <w:r w:rsidR="00A04476" w:rsidRPr="00A04476">
        <w:rPr>
          <w:rFonts w:cs="Arial"/>
          <w:color w:val="000000"/>
          <w:szCs w:val="22"/>
        </w:rPr>
        <w:t>Euros par</w:t>
      </w:r>
      <w:r w:rsidRPr="00A04476">
        <w:rPr>
          <w:rFonts w:cs="Arial"/>
          <w:color w:val="000000"/>
          <w:szCs w:val="22"/>
        </w:rPr>
        <w:t xml:space="preserve"> jour calendaire de retard.</w:t>
      </w:r>
      <w:bookmarkEnd w:id="82"/>
      <w:bookmarkEnd w:id="83"/>
    </w:p>
    <w:p w14:paraId="53052F0E" w14:textId="5954A386" w:rsidR="00411BC6" w:rsidRPr="00A04476" w:rsidRDefault="00411BC6" w:rsidP="00411BC6">
      <w:pPr>
        <w:autoSpaceDE w:val="0"/>
        <w:autoSpaceDN w:val="0"/>
        <w:adjustRightInd w:val="0"/>
        <w:jc w:val="both"/>
        <w:rPr>
          <w:rFonts w:cs="Arial"/>
          <w:color w:val="000000"/>
          <w:szCs w:val="22"/>
        </w:rPr>
      </w:pPr>
      <w:r w:rsidRPr="00A04476">
        <w:rPr>
          <w:rFonts w:cs="Arial"/>
          <w:color w:val="000000"/>
          <w:szCs w:val="22"/>
        </w:rPr>
        <w:t xml:space="preserve">Les pénalités intermédiaires sanctionnant le retard par rapport à (aux) date(s)-jalon mentionnée(s) au planning général de réalisation, qui seraient appliquées au Titulaire, </w:t>
      </w:r>
      <w:r w:rsidRPr="00A04476">
        <w:rPr>
          <w:rFonts w:cs="Arial"/>
          <w:color w:val="000000"/>
          <w:szCs w:val="22"/>
        </w:rPr>
        <w:lastRenderedPageBreak/>
        <w:t>peuvent lui être rétrocédées si le délai final de réception des travaux défini à l’</w:t>
      </w:r>
      <w:r w:rsidRPr="00A04476">
        <w:rPr>
          <w:rFonts w:cs="Arial"/>
          <w:color w:val="000000"/>
          <w:szCs w:val="22"/>
        </w:rPr>
        <w:fldChar w:fldCharType="begin"/>
      </w:r>
      <w:r w:rsidRPr="00A04476">
        <w:rPr>
          <w:rFonts w:cs="Arial"/>
          <w:color w:val="000000"/>
          <w:szCs w:val="22"/>
        </w:rPr>
        <w:instrText xml:space="preserve"> REF _Ref222919765 \r \h  \* MERGEFORMAT </w:instrText>
      </w:r>
      <w:r w:rsidRPr="00A04476">
        <w:rPr>
          <w:rFonts w:cs="Arial"/>
          <w:color w:val="000000"/>
          <w:szCs w:val="22"/>
        </w:rPr>
      </w:r>
      <w:r w:rsidRPr="00A04476">
        <w:rPr>
          <w:rFonts w:cs="Arial"/>
          <w:color w:val="000000"/>
          <w:szCs w:val="22"/>
        </w:rPr>
        <w:fldChar w:fldCharType="separate"/>
      </w:r>
      <w:r w:rsidRPr="00A04476">
        <w:rPr>
          <w:rFonts w:cs="Arial"/>
          <w:color w:val="000000"/>
          <w:szCs w:val="22"/>
        </w:rPr>
        <w:t>Article 1</w:t>
      </w:r>
      <w:r w:rsidR="00A04476">
        <w:rPr>
          <w:rFonts w:cs="Arial"/>
          <w:color w:val="000000"/>
          <w:szCs w:val="22"/>
        </w:rPr>
        <w:t>6</w:t>
      </w:r>
      <w:r w:rsidRPr="00A04476">
        <w:rPr>
          <w:rFonts w:cs="Arial"/>
          <w:color w:val="000000"/>
          <w:szCs w:val="22"/>
        </w:rPr>
        <w:t xml:space="preserve"> -</w:t>
      </w:r>
      <w:r w:rsidRPr="00A04476">
        <w:rPr>
          <w:rFonts w:cs="Arial"/>
          <w:color w:val="000000"/>
          <w:szCs w:val="22"/>
        </w:rPr>
        <w:fldChar w:fldCharType="end"/>
      </w:r>
      <w:r w:rsidRPr="00A04476">
        <w:rPr>
          <w:rFonts w:cs="Arial"/>
          <w:color w:val="000000"/>
          <w:szCs w:val="22"/>
        </w:rPr>
        <w:t xml:space="preserve"> parvient à être tenu</w:t>
      </w:r>
      <w:r w:rsidR="00ED6172" w:rsidRPr="00A04476">
        <w:rPr>
          <w:rFonts w:cs="Arial"/>
          <w:color w:val="000000"/>
          <w:szCs w:val="22"/>
        </w:rPr>
        <w:t>, si le retard n’a pas occasionné de conséquences techniques financières ou de délai sur les autres lots</w:t>
      </w:r>
      <w:r w:rsidRPr="00A04476">
        <w:rPr>
          <w:rFonts w:cs="Arial"/>
          <w:color w:val="000000"/>
          <w:szCs w:val="22"/>
        </w:rPr>
        <w:t>.</w:t>
      </w:r>
    </w:p>
    <w:p w14:paraId="08EAFF1C" w14:textId="77777777" w:rsidR="00411BC6" w:rsidRPr="002B1281" w:rsidRDefault="00411BC6" w:rsidP="00411BC6">
      <w:pPr>
        <w:autoSpaceDE w:val="0"/>
        <w:autoSpaceDN w:val="0"/>
        <w:adjustRightInd w:val="0"/>
        <w:jc w:val="both"/>
        <w:rPr>
          <w:rFonts w:cs="Arial"/>
          <w:szCs w:val="22"/>
          <w:highlight w:val="yellow"/>
        </w:rPr>
      </w:pPr>
    </w:p>
    <w:p w14:paraId="3A49928A" w14:textId="67DDCBA4" w:rsidR="00411BC6" w:rsidRDefault="00411BC6" w:rsidP="00411BC6">
      <w:pPr>
        <w:autoSpaceDE w:val="0"/>
        <w:autoSpaceDN w:val="0"/>
        <w:adjustRightInd w:val="0"/>
        <w:jc w:val="both"/>
        <w:rPr>
          <w:rFonts w:cs="Arial"/>
          <w:color w:val="000000"/>
          <w:szCs w:val="22"/>
        </w:rPr>
      </w:pPr>
      <w:r w:rsidRPr="00054EE5">
        <w:rPr>
          <w:rFonts w:cs="Arial"/>
          <w:color w:val="000000"/>
          <w:szCs w:val="22"/>
        </w:rPr>
        <w:t xml:space="preserve">Les pénalités appliquées au titre de ce paragraphe sont plafonnées à hauteur de </w:t>
      </w:r>
      <w:r w:rsidR="00054EE5" w:rsidRPr="00054EE5">
        <w:rPr>
          <w:rFonts w:cs="Arial"/>
          <w:b/>
          <w:color w:val="000000"/>
          <w:szCs w:val="22"/>
        </w:rPr>
        <w:t>10</w:t>
      </w:r>
      <w:r w:rsidRPr="00054EE5">
        <w:rPr>
          <w:rFonts w:cs="Arial"/>
          <w:color w:val="000000"/>
          <w:szCs w:val="22"/>
        </w:rPr>
        <w:t>% du montant HT du marché.</w:t>
      </w:r>
    </w:p>
    <w:p w14:paraId="338788E8" w14:textId="77777777" w:rsidR="00411BC6" w:rsidRPr="008224CE" w:rsidRDefault="00411BC6" w:rsidP="00411BC6">
      <w:pPr>
        <w:autoSpaceDE w:val="0"/>
        <w:autoSpaceDN w:val="0"/>
        <w:adjustRightInd w:val="0"/>
        <w:jc w:val="both"/>
        <w:rPr>
          <w:rFonts w:cs="Arial"/>
          <w:szCs w:val="22"/>
        </w:rPr>
      </w:pPr>
    </w:p>
    <w:p w14:paraId="719BFEC6" w14:textId="77777777" w:rsidR="00411BC6" w:rsidRPr="008224CE" w:rsidRDefault="00411BC6" w:rsidP="00490070">
      <w:pPr>
        <w:numPr>
          <w:ilvl w:val="1"/>
          <w:numId w:val="7"/>
        </w:numPr>
        <w:autoSpaceDE w:val="0"/>
        <w:autoSpaceDN w:val="0"/>
        <w:adjustRightInd w:val="0"/>
        <w:jc w:val="both"/>
        <w:rPr>
          <w:rFonts w:cs="Arial"/>
          <w:color w:val="000000"/>
          <w:szCs w:val="22"/>
        </w:rPr>
      </w:pPr>
      <w:r w:rsidRPr="008224CE">
        <w:rPr>
          <w:rFonts w:cs="Arial"/>
          <w:color w:val="000000"/>
          <w:szCs w:val="22"/>
        </w:rPr>
        <w:t xml:space="preserve"> </w:t>
      </w:r>
      <w:bookmarkStart w:id="84" w:name="_Ref206303731"/>
      <w:r w:rsidRPr="008224CE">
        <w:rPr>
          <w:rFonts w:cs="Arial"/>
          <w:color w:val="000000"/>
          <w:szCs w:val="22"/>
        </w:rPr>
        <w:t>Le Titulaire encourt en outre les pénalités suivantes :</w:t>
      </w:r>
      <w:bookmarkEnd w:id="84"/>
    </w:p>
    <w:p w14:paraId="0889F19C" w14:textId="77777777" w:rsidR="00411BC6" w:rsidRPr="008224CE" w:rsidRDefault="00411BC6" w:rsidP="00411BC6">
      <w:pPr>
        <w:numPr>
          <w:ilvl w:val="0"/>
          <w:numId w:val="3"/>
        </w:numPr>
        <w:autoSpaceDE w:val="0"/>
        <w:autoSpaceDN w:val="0"/>
        <w:adjustRightInd w:val="0"/>
        <w:jc w:val="both"/>
        <w:rPr>
          <w:rFonts w:cs="Arial"/>
          <w:color w:val="000000"/>
          <w:szCs w:val="22"/>
        </w:rPr>
      </w:pPr>
      <w:r w:rsidRPr="008224CE">
        <w:rPr>
          <w:rFonts w:cs="Arial"/>
          <w:color w:val="000000"/>
          <w:szCs w:val="22"/>
        </w:rPr>
        <w:t>Non restitution du badge CEA en fin de travaux : 10</w:t>
      </w:r>
      <w:r w:rsidR="008224CE">
        <w:rPr>
          <w:rFonts w:cs="Arial"/>
          <w:color w:val="000000"/>
          <w:szCs w:val="22"/>
        </w:rPr>
        <w:t>0</w:t>
      </w:r>
      <w:r w:rsidRPr="008224CE">
        <w:rPr>
          <w:rFonts w:cs="Arial"/>
          <w:color w:val="000000"/>
          <w:szCs w:val="22"/>
        </w:rPr>
        <w:t xml:space="preserve"> Euros par badge.</w:t>
      </w:r>
    </w:p>
    <w:p w14:paraId="2F57DE56" w14:textId="77777777" w:rsidR="00F42AC6" w:rsidRPr="008224CE" w:rsidRDefault="00A81424" w:rsidP="00A81424">
      <w:pPr>
        <w:numPr>
          <w:ilvl w:val="0"/>
          <w:numId w:val="3"/>
        </w:numPr>
        <w:autoSpaceDE w:val="0"/>
        <w:autoSpaceDN w:val="0"/>
        <w:adjustRightInd w:val="0"/>
        <w:jc w:val="both"/>
        <w:rPr>
          <w:rFonts w:cs="Arial"/>
          <w:color w:val="000000"/>
          <w:szCs w:val="22"/>
        </w:rPr>
      </w:pPr>
      <w:r w:rsidRPr="008224CE">
        <w:rPr>
          <w:rFonts w:cs="Arial"/>
          <w:color w:val="000000"/>
          <w:szCs w:val="22"/>
        </w:rPr>
        <w:t>Non-respect</w:t>
      </w:r>
      <w:r w:rsidR="00F42AC6" w:rsidRPr="008224CE">
        <w:rPr>
          <w:rFonts w:cs="Arial"/>
          <w:color w:val="000000"/>
          <w:szCs w:val="22"/>
        </w:rPr>
        <w:t xml:space="preserve"> des délais de levée de réserves tels que stipulés sur le Procès-verbal de réception : 150</w:t>
      </w:r>
      <w:r w:rsidR="008224CE">
        <w:rPr>
          <w:rFonts w:cs="Arial"/>
          <w:color w:val="000000"/>
          <w:szCs w:val="22"/>
        </w:rPr>
        <w:t xml:space="preserve"> E</w:t>
      </w:r>
      <w:r w:rsidR="00F42AC6" w:rsidRPr="008224CE">
        <w:rPr>
          <w:rFonts w:cs="Arial"/>
          <w:color w:val="000000"/>
          <w:szCs w:val="22"/>
        </w:rPr>
        <w:t>uros par jour calendaire</w:t>
      </w:r>
      <w:r w:rsid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58F954D8" w14:textId="2CC7E10F" w:rsidR="00F42AC6" w:rsidRDefault="00F42AC6" w:rsidP="00F42AC6">
      <w:pPr>
        <w:numPr>
          <w:ilvl w:val="0"/>
          <w:numId w:val="3"/>
        </w:numPr>
        <w:autoSpaceDE w:val="0"/>
        <w:autoSpaceDN w:val="0"/>
        <w:adjustRightInd w:val="0"/>
        <w:jc w:val="both"/>
        <w:rPr>
          <w:rFonts w:cs="Arial"/>
          <w:color w:val="000000"/>
          <w:szCs w:val="22"/>
        </w:rPr>
      </w:pPr>
      <w:r w:rsidRPr="008224CE">
        <w:rPr>
          <w:rFonts w:cs="Arial"/>
          <w:color w:val="000000"/>
          <w:szCs w:val="22"/>
        </w:rPr>
        <w:t>Non-respect</w:t>
      </w:r>
      <w:r w:rsidR="008224CE" w:rsidRPr="008224CE">
        <w:rPr>
          <w:rFonts w:cs="Arial"/>
          <w:color w:val="000000"/>
          <w:szCs w:val="22"/>
        </w:rPr>
        <w:t xml:space="preserve"> des délais de réparation pendant </w:t>
      </w:r>
      <w:r w:rsidRPr="008224CE">
        <w:rPr>
          <w:rFonts w:cs="Arial"/>
          <w:color w:val="000000"/>
          <w:szCs w:val="22"/>
        </w:rPr>
        <w:t>la période de garantie</w:t>
      </w:r>
      <w:r w:rsidR="008224CE" w:rsidRPr="008224CE">
        <w:rPr>
          <w:rFonts w:cs="Arial"/>
          <w:color w:val="000000"/>
          <w:szCs w:val="22"/>
        </w:rPr>
        <w:t xml:space="preserve"> : </w:t>
      </w:r>
      <w:r w:rsidRPr="008224CE">
        <w:rPr>
          <w:rFonts w:cs="Arial"/>
          <w:color w:val="000000"/>
          <w:szCs w:val="22"/>
        </w:rPr>
        <w:t>150</w:t>
      </w:r>
      <w:r w:rsidR="008224CE">
        <w:rPr>
          <w:rFonts w:cs="Arial"/>
          <w:color w:val="000000"/>
          <w:szCs w:val="22"/>
        </w:rPr>
        <w:t xml:space="preserve"> E</w:t>
      </w:r>
      <w:r w:rsidRPr="008224CE">
        <w:rPr>
          <w:rFonts w:cs="Arial"/>
          <w:color w:val="000000"/>
          <w:szCs w:val="22"/>
        </w:rPr>
        <w:t>uros par jour calendaire</w:t>
      </w:r>
      <w:r w:rsidR="008224CE" w:rsidRP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0B11CA01" w14:textId="1F5FB0F9" w:rsidR="009F33F7" w:rsidRDefault="009F33F7" w:rsidP="00F42AC6">
      <w:pPr>
        <w:numPr>
          <w:ilvl w:val="0"/>
          <w:numId w:val="3"/>
        </w:numPr>
        <w:autoSpaceDE w:val="0"/>
        <w:autoSpaceDN w:val="0"/>
        <w:adjustRightInd w:val="0"/>
        <w:jc w:val="both"/>
        <w:rPr>
          <w:rFonts w:cs="Arial"/>
          <w:color w:val="000000"/>
          <w:szCs w:val="22"/>
        </w:rPr>
      </w:pPr>
      <w:r>
        <w:rPr>
          <w:rFonts w:cs="Arial"/>
          <w:color w:val="000000"/>
          <w:szCs w:val="22"/>
        </w:rPr>
        <w:t xml:space="preserve">Retard en réunion de chantier : 50 euros </w:t>
      </w:r>
    </w:p>
    <w:p w14:paraId="35150624" w14:textId="4AE7A9A7" w:rsidR="009F33F7" w:rsidRDefault="009F33F7" w:rsidP="00F42AC6">
      <w:pPr>
        <w:numPr>
          <w:ilvl w:val="0"/>
          <w:numId w:val="3"/>
        </w:numPr>
        <w:autoSpaceDE w:val="0"/>
        <w:autoSpaceDN w:val="0"/>
        <w:adjustRightInd w:val="0"/>
        <w:jc w:val="both"/>
        <w:rPr>
          <w:rFonts w:cs="Arial"/>
          <w:color w:val="000000"/>
          <w:szCs w:val="22"/>
        </w:rPr>
      </w:pPr>
      <w:r>
        <w:rPr>
          <w:rFonts w:cs="Arial"/>
          <w:color w:val="000000"/>
          <w:szCs w:val="22"/>
        </w:rPr>
        <w:t xml:space="preserve">Absence en réunion de chantier : 100 euros </w:t>
      </w:r>
    </w:p>
    <w:p w14:paraId="44536D6B" w14:textId="4AFA4799" w:rsidR="008353D5" w:rsidRPr="002A315C" w:rsidRDefault="008353D5" w:rsidP="008353D5">
      <w:pPr>
        <w:autoSpaceDE w:val="0"/>
        <w:autoSpaceDN w:val="0"/>
        <w:adjustRightInd w:val="0"/>
        <w:rPr>
          <w:rFonts w:cs="Arial"/>
          <w:color w:val="000000"/>
          <w:szCs w:val="22"/>
        </w:rPr>
      </w:pPr>
      <w:r w:rsidRPr="002A315C">
        <w:rPr>
          <w:rFonts w:cs="Arial"/>
          <w:color w:val="000000"/>
          <w:szCs w:val="22"/>
        </w:rPr>
        <w:t xml:space="preserve">Les pénalités appliquées au titre de ce paragraphe sont plafonnées à hauteur de </w:t>
      </w:r>
      <w:r w:rsidRPr="002A315C">
        <w:rPr>
          <w:rFonts w:cs="Arial"/>
          <w:b/>
          <w:color w:val="000000"/>
          <w:szCs w:val="22"/>
        </w:rPr>
        <w:t>10</w:t>
      </w:r>
      <w:r w:rsidRPr="002A315C">
        <w:rPr>
          <w:rFonts w:cs="Arial"/>
          <w:color w:val="000000"/>
          <w:szCs w:val="22"/>
        </w:rPr>
        <w:t>% du montant HT du marché.</w:t>
      </w:r>
    </w:p>
    <w:p w14:paraId="657049EC" w14:textId="77777777" w:rsidR="008353D5" w:rsidRPr="008353D5" w:rsidRDefault="008353D5" w:rsidP="008353D5">
      <w:pPr>
        <w:tabs>
          <w:tab w:val="left" w:pos="1134"/>
          <w:tab w:val="left" w:pos="6946"/>
        </w:tabs>
        <w:jc w:val="both"/>
        <w:rPr>
          <w:rFonts w:cs="Arial"/>
          <w:color w:val="000000"/>
          <w:szCs w:val="22"/>
        </w:rPr>
      </w:pPr>
    </w:p>
    <w:p w14:paraId="48020DBB" w14:textId="570FB9A2" w:rsidR="005A6817" w:rsidRPr="00A04476" w:rsidRDefault="004601EB" w:rsidP="005A6817">
      <w:pPr>
        <w:numPr>
          <w:ilvl w:val="1"/>
          <w:numId w:val="7"/>
        </w:numPr>
        <w:tabs>
          <w:tab w:val="left" w:pos="1134"/>
          <w:tab w:val="left" w:pos="6946"/>
        </w:tabs>
        <w:jc w:val="both"/>
        <w:rPr>
          <w:rFonts w:cs="Arial"/>
          <w:color w:val="000000"/>
          <w:szCs w:val="22"/>
        </w:rPr>
      </w:pPr>
      <w:r w:rsidRPr="00A04476">
        <w:rPr>
          <w:rFonts w:cs="Arial"/>
          <w:color w:val="000000"/>
          <w:szCs w:val="22"/>
        </w:rPr>
        <w:t>Pénalités relatives à la clause d’insertion</w:t>
      </w:r>
    </w:p>
    <w:p w14:paraId="11515492" w14:textId="77777777" w:rsidR="005A6817" w:rsidRPr="00A04476" w:rsidRDefault="005A6817" w:rsidP="005A6817">
      <w:pPr>
        <w:tabs>
          <w:tab w:val="left" w:pos="1134"/>
          <w:tab w:val="left" w:pos="6946"/>
        </w:tabs>
        <w:jc w:val="both"/>
        <w:rPr>
          <w:rFonts w:cs="Arial"/>
          <w:color w:val="000000"/>
          <w:szCs w:val="22"/>
        </w:rPr>
      </w:pPr>
    </w:p>
    <w:p w14:paraId="48F64761" w14:textId="2E61C3A2" w:rsidR="004601EB" w:rsidRPr="00A04476" w:rsidRDefault="004601EB" w:rsidP="004601EB">
      <w:pPr>
        <w:numPr>
          <w:ilvl w:val="2"/>
          <w:numId w:val="7"/>
        </w:numPr>
        <w:tabs>
          <w:tab w:val="left" w:pos="1134"/>
          <w:tab w:val="left" w:pos="6946"/>
        </w:tabs>
        <w:jc w:val="both"/>
        <w:rPr>
          <w:rFonts w:cs="Arial"/>
          <w:i/>
          <w:iCs/>
          <w:color w:val="000000"/>
          <w:szCs w:val="22"/>
        </w:rPr>
      </w:pPr>
      <w:r w:rsidRPr="00A04476">
        <w:rPr>
          <w:rFonts w:cs="Arial"/>
          <w:color w:val="000000"/>
          <w:szCs w:val="22"/>
        </w:rPr>
        <w:t xml:space="preserve"> </w:t>
      </w:r>
      <w:r w:rsidRPr="00A04476">
        <w:rPr>
          <w:rFonts w:cs="Arial"/>
          <w:i/>
          <w:iCs/>
          <w:color w:val="000000"/>
          <w:szCs w:val="22"/>
        </w:rPr>
        <w:t>Pénalité pour non-respect du délai d’information sur le suivi de la clause d’insertion de d’emploi</w:t>
      </w:r>
    </w:p>
    <w:p w14:paraId="2B1D3D4A" w14:textId="77777777" w:rsidR="004601EB" w:rsidRPr="00A04476" w:rsidRDefault="004601EB" w:rsidP="004601EB">
      <w:pPr>
        <w:tabs>
          <w:tab w:val="left" w:pos="1134"/>
          <w:tab w:val="left" w:pos="6946"/>
        </w:tabs>
        <w:jc w:val="both"/>
        <w:rPr>
          <w:rFonts w:cs="Arial"/>
          <w:color w:val="000000"/>
          <w:szCs w:val="22"/>
        </w:rPr>
      </w:pPr>
    </w:p>
    <w:p w14:paraId="1BC50CB0" w14:textId="6C2F674C" w:rsidR="004601EB" w:rsidRPr="00A04476" w:rsidRDefault="004601EB" w:rsidP="004601EB">
      <w:pPr>
        <w:tabs>
          <w:tab w:val="left" w:pos="1134"/>
          <w:tab w:val="left" w:pos="6946"/>
        </w:tabs>
        <w:jc w:val="both"/>
        <w:rPr>
          <w:rFonts w:cs="Arial"/>
          <w:color w:val="000000"/>
          <w:szCs w:val="22"/>
        </w:rPr>
      </w:pPr>
      <w:r w:rsidRPr="00A04476">
        <w:rPr>
          <w:rFonts w:cs="Arial"/>
          <w:color w:val="000000"/>
          <w:szCs w:val="22"/>
        </w:rPr>
        <w:t xml:space="preserve">En cas de non-respect des obligations précisées à l’article 5 de l’annexe </w:t>
      </w:r>
      <w:r w:rsidR="00BC3D22" w:rsidRPr="00A04476">
        <w:rPr>
          <w:rFonts w:cs="Arial"/>
          <w:color w:val="000000"/>
          <w:szCs w:val="22"/>
        </w:rPr>
        <w:t xml:space="preserve">6 </w:t>
      </w:r>
      <w:r w:rsidRPr="00A04476">
        <w:rPr>
          <w:rFonts w:cs="Arial"/>
          <w:color w:val="000000"/>
          <w:szCs w:val="22"/>
        </w:rPr>
        <w:t>« Insertion et emploi » et suite à l’information délivrée par l’équipe Clause Emploi de Grenoble-Alpes Métropole, le CEA adresse au Titulaire un courrier recommandé lui enjoignant de respecter ses engagements.</w:t>
      </w:r>
    </w:p>
    <w:p w14:paraId="71847661" w14:textId="77777777" w:rsidR="004601EB" w:rsidRPr="00A04476" w:rsidRDefault="004601EB" w:rsidP="004601EB">
      <w:pPr>
        <w:tabs>
          <w:tab w:val="left" w:pos="1134"/>
          <w:tab w:val="left" w:pos="6946"/>
        </w:tabs>
        <w:jc w:val="both"/>
        <w:rPr>
          <w:rFonts w:cs="Arial"/>
          <w:color w:val="000000"/>
          <w:szCs w:val="22"/>
        </w:rPr>
      </w:pPr>
      <w:r w:rsidRPr="00A04476">
        <w:rPr>
          <w:rFonts w:cs="Arial"/>
          <w:color w:val="000000"/>
          <w:szCs w:val="22"/>
        </w:rPr>
        <w:t xml:space="preserve">Le Titulaire dispose alors d’un délai maximal de 7 jours à compter de la date de réception du courrier pour informer le CEA de la situation et des moyens qu’il met en œuvre pour assurer ses obligations contractuelles. </w:t>
      </w:r>
    </w:p>
    <w:p w14:paraId="01BE5B28" w14:textId="77777777" w:rsidR="004601EB" w:rsidRPr="00A04476" w:rsidRDefault="004601EB" w:rsidP="004601EB">
      <w:pPr>
        <w:tabs>
          <w:tab w:val="left" w:pos="1134"/>
          <w:tab w:val="left" w:pos="6946"/>
        </w:tabs>
        <w:jc w:val="both"/>
        <w:rPr>
          <w:rFonts w:cs="Arial"/>
          <w:color w:val="000000"/>
          <w:szCs w:val="22"/>
        </w:rPr>
      </w:pPr>
    </w:p>
    <w:p w14:paraId="03E83B68" w14:textId="2E773A4C" w:rsidR="004601EB" w:rsidRPr="00A04476" w:rsidRDefault="004601EB" w:rsidP="004601EB">
      <w:pPr>
        <w:tabs>
          <w:tab w:val="left" w:pos="1134"/>
          <w:tab w:val="left" w:pos="6946"/>
        </w:tabs>
        <w:jc w:val="both"/>
        <w:rPr>
          <w:rFonts w:cs="Arial"/>
          <w:i/>
          <w:iCs/>
          <w:color w:val="000000"/>
          <w:szCs w:val="22"/>
        </w:rPr>
      </w:pPr>
      <w:r w:rsidRPr="00A04476">
        <w:rPr>
          <w:rFonts w:cs="Arial"/>
          <w:color w:val="000000"/>
          <w:szCs w:val="22"/>
        </w:rPr>
        <w:t>Le CEA se réserve la possibilité d’appliquer une pénalité forfaitaire de 500 euros, à compter de deux manquements à l’obligation de réponse précitée.</w:t>
      </w:r>
    </w:p>
    <w:p w14:paraId="7F3BA885" w14:textId="77777777" w:rsidR="004601EB" w:rsidRPr="00A04476" w:rsidRDefault="004601EB" w:rsidP="005A6817">
      <w:pPr>
        <w:numPr>
          <w:ilvl w:val="2"/>
          <w:numId w:val="7"/>
        </w:numPr>
        <w:tabs>
          <w:tab w:val="left" w:pos="1134"/>
          <w:tab w:val="left" w:pos="6946"/>
        </w:tabs>
        <w:jc w:val="both"/>
        <w:rPr>
          <w:rFonts w:cs="Arial"/>
          <w:i/>
          <w:iCs/>
          <w:color w:val="000000"/>
          <w:szCs w:val="22"/>
        </w:rPr>
      </w:pPr>
      <w:r w:rsidRPr="00A04476">
        <w:rPr>
          <w:rFonts w:cs="Arial"/>
          <w:i/>
          <w:iCs/>
          <w:color w:val="000000"/>
          <w:szCs w:val="22"/>
        </w:rPr>
        <w:t xml:space="preserve"> Pénalité pour non-respect d’exécution de la clause</w:t>
      </w:r>
    </w:p>
    <w:p w14:paraId="2EBCE8CF" w14:textId="77777777" w:rsidR="004601EB" w:rsidRPr="00A04476" w:rsidRDefault="004601EB" w:rsidP="004601EB">
      <w:pPr>
        <w:tabs>
          <w:tab w:val="left" w:pos="1134"/>
          <w:tab w:val="left" w:pos="6946"/>
        </w:tabs>
        <w:jc w:val="both"/>
        <w:rPr>
          <w:rFonts w:cs="Arial"/>
          <w:color w:val="000000"/>
          <w:szCs w:val="22"/>
        </w:rPr>
      </w:pPr>
    </w:p>
    <w:p w14:paraId="203C15A8" w14:textId="6F354CCA" w:rsidR="004601EB" w:rsidRPr="00A04476" w:rsidRDefault="004601EB" w:rsidP="004601EB">
      <w:pPr>
        <w:tabs>
          <w:tab w:val="left" w:pos="1134"/>
          <w:tab w:val="left" w:pos="6946"/>
        </w:tabs>
        <w:jc w:val="both"/>
        <w:rPr>
          <w:rFonts w:cs="Arial"/>
          <w:color w:val="000000"/>
          <w:szCs w:val="22"/>
        </w:rPr>
      </w:pPr>
      <w:r w:rsidRPr="00A04476">
        <w:rPr>
          <w:rFonts w:cs="Arial"/>
          <w:color w:val="000000"/>
          <w:szCs w:val="22"/>
        </w:rPr>
        <w:t xml:space="preserve">En cas de non-respect de l’obligation précisée à l’article </w:t>
      </w:r>
      <w:r w:rsidR="00BC3D22" w:rsidRPr="00A04476">
        <w:rPr>
          <w:rFonts w:cs="Arial"/>
          <w:color w:val="000000"/>
          <w:szCs w:val="22"/>
        </w:rPr>
        <w:t xml:space="preserve">5 </w:t>
      </w:r>
      <w:r w:rsidRPr="00A04476">
        <w:rPr>
          <w:rFonts w:cs="Arial"/>
          <w:color w:val="000000"/>
          <w:szCs w:val="22"/>
        </w:rPr>
        <w:t>du présent marché, le CEA se réserve la possibilité d’appliquer une pénalité égale à 2 fois le SMIC horaire chargé par heure non réalisée ou non validée, après avis consultatif de l’Equipe Clause Emploi de Grenoble Alpes Métropole.</w:t>
      </w:r>
    </w:p>
    <w:p w14:paraId="794D28F2" w14:textId="77777777" w:rsidR="008353D5" w:rsidRPr="00BC3D22" w:rsidRDefault="008353D5" w:rsidP="008353D5">
      <w:pPr>
        <w:tabs>
          <w:tab w:val="left" w:pos="1134"/>
          <w:tab w:val="left" w:pos="6946"/>
        </w:tabs>
        <w:jc w:val="both"/>
        <w:rPr>
          <w:rFonts w:cs="Arial"/>
          <w:color w:val="000000"/>
          <w:szCs w:val="22"/>
        </w:rPr>
      </w:pPr>
    </w:p>
    <w:p w14:paraId="2028D689" w14:textId="484C0707" w:rsidR="008353D5" w:rsidRPr="00BC3D22" w:rsidRDefault="008353D5" w:rsidP="008353D5">
      <w:pPr>
        <w:numPr>
          <w:ilvl w:val="1"/>
          <w:numId w:val="7"/>
        </w:numPr>
        <w:tabs>
          <w:tab w:val="left" w:pos="1134"/>
          <w:tab w:val="left" w:pos="6946"/>
        </w:tabs>
        <w:jc w:val="both"/>
        <w:rPr>
          <w:rFonts w:cs="Arial"/>
          <w:color w:val="000000"/>
          <w:szCs w:val="22"/>
        </w:rPr>
      </w:pPr>
      <w:r w:rsidRPr="00BC3D22">
        <w:rPr>
          <w:rFonts w:cs="Arial"/>
          <w:color w:val="000000"/>
          <w:szCs w:val="22"/>
        </w:rPr>
        <w:t xml:space="preserve"> Par ailleurs, en dehors des cas prévus aux articles </w:t>
      </w:r>
      <w:r w:rsidRPr="00BC3D22">
        <w:rPr>
          <w:rFonts w:cs="Arial"/>
          <w:color w:val="000000"/>
          <w:szCs w:val="22"/>
        </w:rPr>
        <w:fldChar w:fldCharType="begin"/>
      </w:r>
      <w:r w:rsidRPr="00BC3D22">
        <w:rPr>
          <w:rFonts w:cs="Arial"/>
          <w:color w:val="000000"/>
          <w:szCs w:val="22"/>
        </w:rPr>
        <w:instrText xml:space="preserve"> REF _Ref206303730 \r \h  \* MERGEFORMAT </w:instrText>
      </w:r>
      <w:r w:rsidRPr="00BC3D22">
        <w:rPr>
          <w:rFonts w:cs="Arial"/>
          <w:color w:val="000000"/>
          <w:szCs w:val="22"/>
        </w:rPr>
      </w:r>
      <w:r w:rsidRPr="00BC3D22">
        <w:rPr>
          <w:rFonts w:cs="Arial"/>
          <w:color w:val="000000"/>
          <w:szCs w:val="22"/>
        </w:rPr>
        <w:fldChar w:fldCharType="separate"/>
      </w:r>
      <w:r w:rsidRPr="00BC3D22">
        <w:rPr>
          <w:rFonts w:cs="Arial"/>
          <w:color w:val="000000"/>
          <w:szCs w:val="22"/>
        </w:rPr>
        <w:t>2</w:t>
      </w:r>
      <w:r w:rsidR="00CD209B">
        <w:rPr>
          <w:rFonts w:cs="Arial"/>
          <w:color w:val="000000"/>
          <w:szCs w:val="22"/>
        </w:rPr>
        <w:t>0</w:t>
      </w:r>
      <w:r w:rsidRPr="00BC3D22">
        <w:rPr>
          <w:rFonts w:cs="Arial"/>
          <w:color w:val="000000"/>
          <w:szCs w:val="22"/>
        </w:rPr>
        <w:t>.1 à</w:t>
      </w:r>
      <w:r w:rsidRPr="00BC3D22">
        <w:rPr>
          <w:rFonts w:cs="Arial"/>
          <w:color w:val="000000"/>
          <w:szCs w:val="22"/>
        </w:rPr>
        <w:fldChar w:fldCharType="end"/>
      </w:r>
      <w:r w:rsidRPr="00BC3D22">
        <w:rPr>
          <w:rFonts w:cs="Arial"/>
          <w:color w:val="000000"/>
          <w:szCs w:val="22"/>
        </w:rPr>
        <w:t xml:space="preserve"> </w:t>
      </w:r>
      <w:r w:rsidRPr="00BC3D22">
        <w:rPr>
          <w:rFonts w:cs="Arial"/>
          <w:color w:val="000000"/>
          <w:szCs w:val="22"/>
        </w:rPr>
        <w:fldChar w:fldCharType="begin"/>
      </w:r>
      <w:r w:rsidRPr="00BC3D22">
        <w:rPr>
          <w:rFonts w:cs="Arial"/>
          <w:color w:val="000000"/>
          <w:szCs w:val="22"/>
        </w:rPr>
        <w:instrText xml:space="preserve"> REF _Ref206303731 \r \h  \* MERGEFORMAT </w:instrText>
      </w:r>
      <w:r w:rsidRPr="00BC3D22">
        <w:rPr>
          <w:rFonts w:cs="Arial"/>
          <w:color w:val="000000"/>
          <w:szCs w:val="22"/>
        </w:rPr>
      </w:r>
      <w:r w:rsidRPr="00BC3D22">
        <w:rPr>
          <w:rFonts w:cs="Arial"/>
          <w:color w:val="000000"/>
          <w:szCs w:val="22"/>
        </w:rPr>
        <w:fldChar w:fldCharType="separate"/>
      </w:r>
      <w:r w:rsidRPr="00BC3D22">
        <w:rPr>
          <w:rFonts w:cs="Arial"/>
          <w:color w:val="000000"/>
          <w:szCs w:val="22"/>
        </w:rPr>
        <w:t>2</w:t>
      </w:r>
      <w:r w:rsidR="00CD209B">
        <w:rPr>
          <w:rFonts w:cs="Arial"/>
          <w:color w:val="000000"/>
          <w:szCs w:val="22"/>
        </w:rPr>
        <w:t>0</w:t>
      </w:r>
      <w:r w:rsidRPr="00BC3D22">
        <w:rPr>
          <w:rFonts w:cs="Arial"/>
          <w:color w:val="000000"/>
          <w:szCs w:val="22"/>
        </w:rPr>
        <w:t>.3 -</w:t>
      </w:r>
      <w:r w:rsidRPr="00BC3D22">
        <w:rPr>
          <w:rFonts w:cs="Arial"/>
          <w:color w:val="000000"/>
          <w:szCs w:val="22"/>
        </w:rPr>
        <w:fldChar w:fldCharType="end"/>
      </w:r>
      <w:r w:rsidRPr="00BC3D22">
        <w:rPr>
          <w:rFonts w:cs="Arial"/>
          <w:color w:val="000000"/>
          <w:szCs w:val="22"/>
        </w:rPr>
        <w:t xml:space="preserve">, toutes les fois où le CEA met le Titulaire en demeure de se mettre en conformité avec ses obligations dans un délai fixé dans la mise en demeure, et dans l'hypothèse où le Titulaire ne respecte pas ce délai, le CEA peut lui appliquer une pénalité de </w:t>
      </w:r>
      <w:r w:rsidR="009F5197">
        <w:rPr>
          <w:rFonts w:cs="Arial"/>
          <w:color w:val="000000"/>
          <w:szCs w:val="22"/>
        </w:rPr>
        <w:t>250</w:t>
      </w:r>
      <w:r w:rsidRPr="00BC3D22">
        <w:rPr>
          <w:rFonts w:cs="Arial"/>
          <w:color w:val="000000"/>
          <w:szCs w:val="22"/>
        </w:rPr>
        <w:t xml:space="preserve"> Euros par jour calendaire de retard.</w:t>
      </w:r>
    </w:p>
    <w:p w14:paraId="59BAFABE" w14:textId="77777777" w:rsidR="008353D5" w:rsidRPr="00BC3D22" w:rsidRDefault="008353D5" w:rsidP="008353D5">
      <w:pPr>
        <w:tabs>
          <w:tab w:val="left" w:pos="1134"/>
          <w:tab w:val="left" w:pos="6946"/>
        </w:tabs>
        <w:jc w:val="both"/>
        <w:rPr>
          <w:rFonts w:cs="Arial"/>
          <w:color w:val="000000"/>
          <w:szCs w:val="22"/>
        </w:rPr>
      </w:pPr>
    </w:p>
    <w:p w14:paraId="753234F8" w14:textId="77777777" w:rsidR="008353D5" w:rsidRPr="00BC3D22" w:rsidRDefault="008353D5" w:rsidP="008353D5">
      <w:pPr>
        <w:numPr>
          <w:ilvl w:val="1"/>
          <w:numId w:val="7"/>
        </w:numPr>
        <w:tabs>
          <w:tab w:val="left" w:pos="1134"/>
          <w:tab w:val="left" w:pos="6946"/>
        </w:tabs>
        <w:jc w:val="both"/>
        <w:rPr>
          <w:rFonts w:cs="Arial"/>
          <w:color w:val="000000"/>
          <w:szCs w:val="22"/>
        </w:rPr>
      </w:pPr>
      <w:r w:rsidRPr="00BC3D22">
        <w:rPr>
          <w:rFonts w:cs="Arial"/>
          <w:color w:val="000000"/>
          <w:szCs w:val="22"/>
        </w:rPr>
        <w:t xml:space="preserve"> Les pénalités sont applicables de plein droit et sans mise en demeure préalable, ni autres formalités juridiques ou judiciaires sur la facturation.</w:t>
      </w:r>
    </w:p>
    <w:p w14:paraId="22270827" w14:textId="77777777" w:rsidR="008353D5" w:rsidRPr="00BC3D22" w:rsidRDefault="008353D5" w:rsidP="008353D5">
      <w:pPr>
        <w:tabs>
          <w:tab w:val="left" w:pos="1134"/>
          <w:tab w:val="left" w:pos="6946"/>
        </w:tabs>
        <w:jc w:val="both"/>
        <w:rPr>
          <w:rFonts w:cs="Arial"/>
          <w:color w:val="000000"/>
          <w:szCs w:val="22"/>
        </w:rPr>
      </w:pPr>
      <w:r w:rsidRPr="00BC3D22">
        <w:rPr>
          <w:rFonts w:cs="Arial"/>
          <w:color w:val="000000"/>
          <w:szCs w:val="22"/>
        </w:rPr>
        <w:t>Les pénalités sont cumulatives et leur application est indépendante des autres sanctions auxquelles le retard peut donner lieu, notamment la résiliation éventuelle du marché. Dans l’hypothèse d’une résiliation, les pénalités sont appliquées jusqu’au jour de la notification de résiliation.</w:t>
      </w:r>
    </w:p>
    <w:p w14:paraId="4E7095F6" w14:textId="77777777" w:rsidR="008353D5" w:rsidRPr="008353D5" w:rsidRDefault="008353D5" w:rsidP="008353D5">
      <w:pPr>
        <w:tabs>
          <w:tab w:val="left" w:pos="1134"/>
          <w:tab w:val="left" w:pos="6946"/>
        </w:tabs>
        <w:jc w:val="both"/>
        <w:rPr>
          <w:rFonts w:cs="Arial"/>
          <w:color w:val="000000"/>
          <w:szCs w:val="22"/>
        </w:rPr>
      </w:pPr>
      <w:r w:rsidRPr="00BC3D22">
        <w:rPr>
          <w:rFonts w:cs="Arial"/>
          <w:color w:val="000000"/>
          <w:szCs w:val="22"/>
        </w:rPr>
        <w:t>Les pénalités n’ont pas un caractère libératoire de la responsabilité du Titulaire.</w:t>
      </w:r>
    </w:p>
    <w:p w14:paraId="5477491B" w14:textId="77777777" w:rsidR="00123AC5" w:rsidRDefault="00123AC5" w:rsidP="00411BC6">
      <w:pPr>
        <w:tabs>
          <w:tab w:val="left" w:pos="1134"/>
          <w:tab w:val="left" w:pos="6946"/>
        </w:tabs>
        <w:jc w:val="both"/>
        <w:rPr>
          <w:rFonts w:cs="Arial"/>
          <w:szCs w:val="22"/>
        </w:rPr>
      </w:pPr>
    </w:p>
    <w:p w14:paraId="7F3C81F2" w14:textId="77777777" w:rsidR="00411BC6" w:rsidRPr="004A4E8C" w:rsidRDefault="00411BC6" w:rsidP="00411BC6">
      <w:pPr>
        <w:autoSpaceDE w:val="0"/>
        <w:autoSpaceDN w:val="0"/>
        <w:adjustRightInd w:val="0"/>
        <w:jc w:val="both"/>
        <w:rPr>
          <w:rFonts w:cs="Arial"/>
          <w:bCs/>
          <w:color w:val="000000"/>
          <w:szCs w:val="22"/>
        </w:rPr>
      </w:pPr>
    </w:p>
    <w:p w14:paraId="4F522BC1" w14:textId="4CD532E7" w:rsidR="00411BC6" w:rsidRPr="0020487A" w:rsidRDefault="005918E1" w:rsidP="00490070">
      <w:pPr>
        <w:pStyle w:val="Titre1"/>
        <w:numPr>
          <w:ilvl w:val="0"/>
          <w:numId w:val="7"/>
        </w:numPr>
        <w:rPr>
          <w:rFonts w:cs="Arial"/>
          <w:szCs w:val="22"/>
        </w:rPr>
      </w:pPr>
      <w:bookmarkStart w:id="85" w:name="_Toc201307634"/>
      <w:r>
        <w:t>–</w:t>
      </w:r>
      <w:r w:rsidR="00411BC6">
        <w:t xml:space="preserve"> </w:t>
      </w:r>
      <w:r>
        <w:t xml:space="preserve">CONDITIONS DE </w:t>
      </w:r>
      <w:r w:rsidR="00411BC6">
        <w:t>FACTURATION</w:t>
      </w:r>
      <w:bookmarkEnd w:id="85"/>
      <w:r w:rsidR="00411BC6">
        <w:t xml:space="preserve"> </w:t>
      </w:r>
    </w:p>
    <w:p w14:paraId="1E657B49" w14:textId="69EB60E7" w:rsidR="00411BC6" w:rsidRPr="00D56E0C" w:rsidRDefault="00411BC6" w:rsidP="005918E1">
      <w:pPr>
        <w:autoSpaceDE w:val="0"/>
        <w:autoSpaceDN w:val="0"/>
        <w:adjustRightInd w:val="0"/>
        <w:jc w:val="both"/>
        <w:rPr>
          <w:rFonts w:cs="Arial"/>
          <w:b/>
          <w:color w:val="000000"/>
          <w:szCs w:val="22"/>
        </w:rPr>
      </w:pPr>
    </w:p>
    <w:p w14:paraId="01AD87B1" w14:textId="180C3B6A" w:rsidR="00411BC6" w:rsidRPr="00EC5784" w:rsidRDefault="0040633E" w:rsidP="00411BC6">
      <w:pPr>
        <w:numPr>
          <w:ilvl w:val="0"/>
          <w:numId w:val="3"/>
        </w:numPr>
        <w:autoSpaceDE w:val="0"/>
        <w:autoSpaceDN w:val="0"/>
        <w:adjustRightInd w:val="0"/>
        <w:jc w:val="both"/>
        <w:rPr>
          <w:rFonts w:cs="Arial"/>
          <w:color w:val="000000"/>
          <w:szCs w:val="22"/>
        </w:rPr>
      </w:pPr>
      <w:r>
        <w:rPr>
          <w:rFonts w:cs="Arial"/>
          <w:color w:val="000000"/>
          <w:szCs w:val="22"/>
        </w:rPr>
        <w:lastRenderedPageBreak/>
        <w:t>80</w:t>
      </w:r>
      <w:r w:rsidR="00411BC6" w:rsidRPr="00EC5784">
        <w:rPr>
          <w:rFonts w:cs="Arial"/>
          <w:color w:val="000000"/>
          <w:szCs w:val="22"/>
        </w:rPr>
        <w:t>% du montant TTC du marché sur situations mensuelles acceptées par le CEA et proportionnellement au montant des travaux effectués depuis le début du chantier,</w:t>
      </w:r>
    </w:p>
    <w:p w14:paraId="793B527C" w14:textId="5C2DE07F" w:rsidR="00411BC6" w:rsidRPr="00EC5784" w:rsidRDefault="00F71ABE" w:rsidP="00411BC6">
      <w:pPr>
        <w:numPr>
          <w:ilvl w:val="0"/>
          <w:numId w:val="3"/>
        </w:numPr>
        <w:autoSpaceDE w:val="0"/>
        <w:autoSpaceDN w:val="0"/>
        <w:adjustRightInd w:val="0"/>
        <w:jc w:val="both"/>
        <w:rPr>
          <w:rFonts w:cs="Arial"/>
          <w:color w:val="000000"/>
          <w:szCs w:val="22"/>
        </w:rPr>
      </w:pPr>
      <w:r w:rsidRPr="00EC5784">
        <w:rPr>
          <w:rFonts w:cs="Arial"/>
          <w:color w:val="000000"/>
          <w:szCs w:val="22"/>
        </w:rPr>
        <w:t>10</w:t>
      </w:r>
      <w:r w:rsidR="00411BC6" w:rsidRPr="00EC5784">
        <w:rPr>
          <w:rFonts w:cs="Arial"/>
          <w:color w:val="000000"/>
          <w:szCs w:val="22"/>
        </w:rPr>
        <w:t xml:space="preserve">% du montant TTC du marché à la réception, </w:t>
      </w:r>
    </w:p>
    <w:p w14:paraId="73D8604C" w14:textId="50A7166F" w:rsidR="00B367EF" w:rsidRPr="00EC5784" w:rsidRDefault="0040633E" w:rsidP="00EC5784">
      <w:pPr>
        <w:numPr>
          <w:ilvl w:val="0"/>
          <w:numId w:val="3"/>
        </w:numPr>
        <w:autoSpaceDE w:val="0"/>
        <w:autoSpaceDN w:val="0"/>
        <w:adjustRightInd w:val="0"/>
        <w:jc w:val="both"/>
        <w:rPr>
          <w:rFonts w:cs="Arial"/>
          <w:color w:val="000000"/>
          <w:szCs w:val="22"/>
        </w:rPr>
      </w:pPr>
      <w:r>
        <w:rPr>
          <w:rFonts w:cs="Arial"/>
          <w:color w:val="000000"/>
          <w:szCs w:val="22"/>
        </w:rPr>
        <w:t>10</w:t>
      </w:r>
      <w:r w:rsidR="00B367EF" w:rsidRPr="00EC5784">
        <w:rPr>
          <w:rFonts w:cs="Arial"/>
          <w:color w:val="000000"/>
          <w:szCs w:val="22"/>
        </w:rPr>
        <w:t>% du montant TTC du marché à la levée de la dernière réserve mentionnée sur le PV de réception</w:t>
      </w:r>
      <w:r w:rsidR="00E95FFB" w:rsidRPr="00EC5784">
        <w:rPr>
          <w:rFonts w:cs="Arial"/>
          <w:color w:val="000000"/>
          <w:szCs w:val="22"/>
        </w:rPr>
        <w:t xml:space="preserve"> et</w:t>
      </w:r>
      <w:r w:rsidR="00B367EF" w:rsidRPr="00EC5784">
        <w:rPr>
          <w:rFonts w:cs="Arial"/>
          <w:color w:val="000000"/>
          <w:szCs w:val="22"/>
        </w:rPr>
        <w:t xml:space="preserve"> </w:t>
      </w:r>
      <w:r w:rsidR="00E95FFB" w:rsidRPr="00EC5784">
        <w:rPr>
          <w:rFonts w:cs="Arial"/>
          <w:color w:val="000000"/>
          <w:szCs w:val="22"/>
        </w:rPr>
        <w:t xml:space="preserve">à la remise du dossier des ouvrages exécutés définitif, </w:t>
      </w:r>
      <w:r w:rsidR="00E95FFB" w:rsidRPr="00EC5784">
        <w:rPr>
          <w:iCs/>
        </w:rPr>
        <w:t xml:space="preserve">et à la fourniture de l’ensemble des éléments justificatifs originaux et des informations nécessaires au dossier de valorisation des CEE. </w:t>
      </w:r>
      <w:r w:rsidR="00E95FFB" w:rsidRPr="00EC5784">
        <w:rPr>
          <w:rFonts w:cs="Arial"/>
          <w:color w:val="000000"/>
          <w:szCs w:val="22"/>
        </w:rPr>
        <w:t>accepté par le CEA.</w:t>
      </w:r>
      <w:r w:rsidR="00EC5784" w:rsidRPr="00EC5784">
        <w:rPr>
          <w:rFonts w:cs="Arial"/>
          <w:color w:val="000000"/>
          <w:szCs w:val="22"/>
        </w:rPr>
        <w:t xml:space="preserve"> </w:t>
      </w:r>
      <w:r w:rsidR="00B367EF" w:rsidRPr="00EC5784">
        <w:rPr>
          <w:rFonts w:cs="Arial"/>
          <w:color w:val="000000"/>
          <w:szCs w:val="22"/>
        </w:rPr>
        <w:t>Ce terme est réglé en m</w:t>
      </w:r>
      <w:r w:rsidR="00711658" w:rsidRPr="00EC5784">
        <w:rPr>
          <w:rFonts w:cs="Arial"/>
          <w:color w:val="000000"/>
          <w:szCs w:val="22"/>
        </w:rPr>
        <w:t xml:space="preserve">ême temps que </w:t>
      </w:r>
      <w:r w:rsidR="00B367EF" w:rsidRPr="00EC5784">
        <w:rPr>
          <w:rFonts w:cs="Arial"/>
          <w:color w:val="000000"/>
          <w:szCs w:val="22"/>
        </w:rPr>
        <w:t>le</w:t>
      </w:r>
      <w:r w:rsidR="00711658" w:rsidRPr="00EC5784">
        <w:rPr>
          <w:rFonts w:cs="Arial"/>
          <w:color w:val="000000"/>
          <w:szCs w:val="22"/>
        </w:rPr>
        <w:t xml:space="preserve"> terme</w:t>
      </w:r>
      <w:r w:rsidR="00B367EF" w:rsidRPr="00EC5784">
        <w:rPr>
          <w:rFonts w:cs="Arial"/>
          <w:color w:val="000000"/>
          <w:szCs w:val="22"/>
        </w:rPr>
        <w:t xml:space="preserve"> précédent si aucune réserve n’est mentionnée sur le PV de réception.   </w:t>
      </w:r>
    </w:p>
    <w:p w14:paraId="2DA2686D" w14:textId="77777777" w:rsidR="00E56777" w:rsidRPr="00EC5784" w:rsidRDefault="00E56777" w:rsidP="00E56777">
      <w:pPr>
        <w:autoSpaceDE w:val="0"/>
        <w:autoSpaceDN w:val="0"/>
        <w:adjustRightInd w:val="0"/>
        <w:ind w:left="567"/>
        <w:jc w:val="both"/>
        <w:rPr>
          <w:rFonts w:cs="Arial"/>
          <w:color w:val="000000"/>
          <w:szCs w:val="22"/>
        </w:rPr>
      </w:pPr>
    </w:p>
    <w:p w14:paraId="123156FF" w14:textId="77777777" w:rsidR="00411BC6" w:rsidRPr="00627E27" w:rsidRDefault="00411BC6" w:rsidP="007A16F0">
      <w:pPr>
        <w:autoSpaceDE w:val="0"/>
        <w:autoSpaceDN w:val="0"/>
        <w:adjustRightInd w:val="0"/>
        <w:jc w:val="both"/>
        <w:rPr>
          <w:rFonts w:cs="Arial"/>
          <w:color w:val="000000"/>
          <w:szCs w:val="22"/>
        </w:rPr>
      </w:pPr>
      <w:r w:rsidRPr="00EC5784">
        <w:rPr>
          <w:rFonts w:cs="Arial"/>
          <w:color w:val="000000"/>
          <w:szCs w:val="22"/>
        </w:rPr>
        <w:t xml:space="preserve">Avant la fin de chaque mois, le Titulaire du présent marché remet au Maître d’œuvre/au CEA, pour vérification, le projet de décompte mensuel établissant le montant, conformément aux dispositions de l’article </w:t>
      </w:r>
      <w:r w:rsidR="001D3739" w:rsidRPr="00EC5784">
        <w:rPr>
          <w:rFonts w:cs="Arial"/>
          <w:color w:val="000000"/>
          <w:szCs w:val="22"/>
        </w:rPr>
        <w:t>29 des Conditions Générales d’Achat du CEA.</w:t>
      </w:r>
    </w:p>
    <w:p w14:paraId="3699921D" w14:textId="699C5444" w:rsidR="00490070" w:rsidRDefault="00490070" w:rsidP="007A16F0">
      <w:pPr>
        <w:autoSpaceDE w:val="0"/>
        <w:autoSpaceDN w:val="0"/>
        <w:adjustRightInd w:val="0"/>
        <w:jc w:val="both"/>
        <w:rPr>
          <w:rFonts w:cs="Arial"/>
          <w:color w:val="000000"/>
          <w:szCs w:val="22"/>
        </w:rPr>
      </w:pPr>
    </w:p>
    <w:p w14:paraId="6A7B27B6" w14:textId="77777777" w:rsidR="005918E1" w:rsidRDefault="005918E1" w:rsidP="007A16F0">
      <w:pPr>
        <w:autoSpaceDE w:val="0"/>
        <w:autoSpaceDN w:val="0"/>
        <w:adjustRightInd w:val="0"/>
        <w:jc w:val="both"/>
        <w:rPr>
          <w:rFonts w:cs="Arial"/>
          <w:color w:val="000000"/>
          <w:szCs w:val="22"/>
        </w:rPr>
      </w:pPr>
    </w:p>
    <w:p w14:paraId="3C872931" w14:textId="5E792D70" w:rsidR="00490070" w:rsidRPr="005918E1" w:rsidRDefault="005918E1" w:rsidP="005918E1">
      <w:pPr>
        <w:pStyle w:val="Titre1"/>
        <w:numPr>
          <w:ilvl w:val="0"/>
          <w:numId w:val="7"/>
        </w:numPr>
      </w:pPr>
      <w:bookmarkStart w:id="86" w:name="_Toc201307635"/>
      <w:r>
        <w:t>FACTURES - REGLEMENTS</w:t>
      </w:r>
      <w:bookmarkEnd w:id="86"/>
      <w:r>
        <w:t xml:space="preserve"> </w:t>
      </w:r>
      <w:r w:rsidR="00490070" w:rsidRPr="005918E1">
        <w:t xml:space="preserve"> </w:t>
      </w:r>
    </w:p>
    <w:p w14:paraId="6D1BE10A" w14:textId="77777777" w:rsidR="00466606" w:rsidRPr="007746BB" w:rsidRDefault="00466606" w:rsidP="00466606">
      <w:pPr>
        <w:numPr>
          <w:ilvl w:val="1"/>
          <w:numId w:val="7"/>
        </w:numPr>
        <w:autoSpaceDE w:val="0"/>
        <w:autoSpaceDN w:val="0"/>
        <w:adjustRightInd w:val="0"/>
        <w:jc w:val="both"/>
        <w:rPr>
          <w:rFonts w:cs="Arial"/>
          <w:b/>
          <w:color w:val="000000"/>
          <w:szCs w:val="22"/>
        </w:rPr>
      </w:pPr>
      <w:r w:rsidRPr="007746BB">
        <w:rPr>
          <w:rFonts w:cs="Arial"/>
          <w:b/>
          <w:color w:val="000000"/>
          <w:szCs w:val="22"/>
        </w:rPr>
        <w:t xml:space="preserve">Modalités de facturation et règlement </w:t>
      </w:r>
    </w:p>
    <w:p w14:paraId="1F12BC2C" w14:textId="77777777" w:rsidR="005A33A2" w:rsidRDefault="005A33A2" w:rsidP="005A33A2">
      <w:pPr>
        <w:jc w:val="both"/>
        <w:rPr>
          <w:rFonts w:cs="Arial"/>
          <w:szCs w:val="22"/>
        </w:rPr>
      </w:pPr>
      <w:r>
        <w:rPr>
          <w:rFonts w:cs="Arial"/>
          <w:color w:val="000000"/>
          <w:szCs w:val="22"/>
        </w:rPr>
        <w:t>Les factures sont adressées en un exemplaire au :</w:t>
      </w:r>
    </w:p>
    <w:p w14:paraId="2CC9A386" w14:textId="77777777" w:rsidR="005A33A2" w:rsidRDefault="005A33A2" w:rsidP="005A33A2">
      <w:pPr>
        <w:jc w:val="center"/>
        <w:rPr>
          <w:rFonts w:cs="Arial"/>
          <w:color w:val="000000"/>
          <w:szCs w:val="22"/>
        </w:rPr>
      </w:pPr>
    </w:p>
    <w:p w14:paraId="4E9326B8" w14:textId="77777777" w:rsidR="005A33A2" w:rsidRDefault="005A33A2" w:rsidP="005A33A2">
      <w:pPr>
        <w:ind w:left="720"/>
        <w:jc w:val="center"/>
        <w:rPr>
          <w:rFonts w:cs="Arial"/>
          <w:color w:val="000000"/>
          <w:szCs w:val="22"/>
        </w:rPr>
      </w:pPr>
      <w:r>
        <w:rPr>
          <w:rFonts w:cs="Arial"/>
          <w:color w:val="000000"/>
          <w:szCs w:val="22"/>
        </w:rPr>
        <w:t>CEA de Saclay</w:t>
      </w:r>
    </w:p>
    <w:p w14:paraId="7E412EEA" w14:textId="77777777" w:rsidR="005A33A2" w:rsidRDefault="005A33A2" w:rsidP="005A33A2">
      <w:pPr>
        <w:ind w:left="720"/>
        <w:jc w:val="center"/>
        <w:rPr>
          <w:rFonts w:cs="Arial"/>
          <w:color w:val="000000"/>
          <w:szCs w:val="22"/>
        </w:rPr>
      </w:pPr>
      <w:r>
        <w:rPr>
          <w:rFonts w:cs="Arial"/>
          <w:color w:val="000000"/>
          <w:szCs w:val="22"/>
        </w:rPr>
        <w:t>S3C - comptabilité fournisseur PC 75</w:t>
      </w:r>
    </w:p>
    <w:p w14:paraId="25B1D18D" w14:textId="77777777" w:rsidR="005A33A2" w:rsidRDefault="005A33A2" w:rsidP="005A33A2">
      <w:pPr>
        <w:ind w:left="720"/>
        <w:jc w:val="center"/>
        <w:rPr>
          <w:rFonts w:cs="Arial"/>
          <w:color w:val="000000"/>
          <w:szCs w:val="22"/>
        </w:rPr>
      </w:pPr>
      <w:r>
        <w:rPr>
          <w:rFonts w:cs="Arial"/>
          <w:color w:val="000000"/>
          <w:szCs w:val="22"/>
        </w:rPr>
        <w:t>91191 GIF-SUR-YVETTE Cedex</w:t>
      </w:r>
    </w:p>
    <w:p w14:paraId="31C0E285" w14:textId="77777777" w:rsidR="005A33A2" w:rsidRDefault="005A33A2" w:rsidP="005A33A2">
      <w:pPr>
        <w:ind w:left="720"/>
        <w:jc w:val="center"/>
        <w:rPr>
          <w:rFonts w:cs="Arial"/>
          <w:color w:val="000000"/>
          <w:szCs w:val="22"/>
        </w:rPr>
      </w:pPr>
      <w:r>
        <w:rPr>
          <w:rFonts w:cs="Arial"/>
          <w:color w:val="000000"/>
          <w:szCs w:val="22"/>
        </w:rPr>
        <w:t>FRANCE</w:t>
      </w:r>
    </w:p>
    <w:p w14:paraId="4FBEC90E" w14:textId="77777777" w:rsidR="005A33A2" w:rsidRDefault="005A33A2" w:rsidP="005A33A2">
      <w:pPr>
        <w:jc w:val="both"/>
        <w:rPr>
          <w:rFonts w:cs="Arial"/>
          <w:color w:val="000000"/>
          <w:szCs w:val="22"/>
        </w:rPr>
      </w:pPr>
      <w:r>
        <w:rPr>
          <w:rFonts w:cs="Arial"/>
          <w:color w:val="000000"/>
          <w:szCs w:val="22"/>
        </w:rPr>
        <w:t>Tél. : 01 69 08 47 50</w:t>
      </w:r>
    </w:p>
    <w:p w14:paraId="6533F586" w14:textId="77777777" w:rsidR="005A33A2" w:rsidRDefault="005A33A2" w:rsidP="005A33A2">
      <w:pPr>
        <w:jc w:val="both"/>
        <w:rPr>
          <w:rFonts w:cs="Arial"/>
          <w:color w:val="000000"/>
          <w:szCs w:val="22"/>
        </w:rPr>
      </w:pPr>
      <w:r>
        <w:rPr>
          <w:rFonts w:cs="Arial"/>
          <w:color w:val="000000"/>
          <w:szCs w:val="22"/>
        </w:rPr>
        <w:t>Toutes les factures émises portent la référence du présent marché.</w:t>
      </w:r>
    </w:p>
    <w:p w14:paraId="155F14E9" w14:textId="77777777" w:rsidR="005A33A2" w:rsidRDefault="005A33A2" w:rsidP="005A33A2">
      <w:pPr>
        <w:jc w:val="both"/>
        <w:rPr>
          <w:rFonts w:cs="Arial"/>
          <w:color w:val="000000"/>
          <w:szCs w:val="22"/>
        </w:rPr>
      </w:pPr>
      <w:r>
        <w:rPr>
          <w:rFonts w:cs="Arial"/>
          <w:color w:val="000000"/>
          <w:szCs w:val="22"/>
        </w:rPr>
        <w:t xml:space="preserve">Les règlements interviennent à 30 jours à compter de la date de réception de la facture, après livraison ou exécution. </w:t>
      </w:r>
    </w:p>
    <w:p w14:paraId="0EE2A953" w14:textId="77777777" w:rsidR="005A33A2" w:rsidRDefault="005A33A2" w:rsidP="005A33A2">
      <w:pPr>
        <w:tabs>
          <w:tab w:val="left" w:pos="1134"/>
          <w:tab w:val="left" w:pos="6946"/>
        </w:tabs>
        <w:jc w:val="both"/>
        <w:rPr>
          <w:rFonts w:cs="Arial"/>
          <w:color w:val="538135"/>
          <w:szCs w:val="22"/>
        </w:rPr>
      </w:pPr>
    </w:p>
    <w:p w14:paraId="68157C51" w14:textId="77777777" w:rsidR="00FB0C3E" w:rsidRDefault="00FB0C3E" w:rsidP="00FB0C3E">
      <w:pPr>
        <w:jc w:val="both"/>
        <w:rPr>
          <w:rFonts w:cs="Arial"/>
          <w:color w:val="000000"/>
          <w:szCs w:val="22"/>
        </w:rPr>
      </w:pPr>
      <w:r>
        <w:rPr>
          <w:rFonts w:cs="Arial"/>
          <w:color w:val="000000"/>
          <w:szCs w:val="22"/>
        </w:rPr>
        <w:t xml:space="preserve">Conformément aux articles L2192-1 et suivants et D2192-2 du code de la commande publique complétés par </w:t>
      </w:r>
      <w:r>
        <w:rPr>
          <w:rFonts w:cs="Arial"/>
          <w:szCs w:val="22"/>
        </w:rPr>
        <w:t>l</w:t>
      </w:r>
      <w:r>
        <w:rPr>
          <w:rFonts w:eastAsiaTheme="minorEastAsia" w:cs="Arial"/>
          <w:bCs/>
          <w:kern w:val="24"/>
          <w:szCs w:val="22"/>
        </w:rPr>
        <w:t>’instruction du 22 février 2017 relative au développement de la facturation électronique</w:t>
      </w:r>
      <w:r>
        <w:rPr>
          <w:rFonts w:cs="Arial"/>
          <w:color w:val="000000"/>
          <w:szCs w:val="22"/>
        </w:rPr>
        <w:t>, les factures doivent être adressées au CEA via le Portail Chorus Pro de l’Etat (</w:t>
      </w:r>
      <w:hyperlink r:id="rId17" w:history="1">
        <w:r>
          <w:rPr>
            <w:rStyle w:val="Lienhypertexte"/>
            <w:rFonts w:cs="Arial"/>
            <w:szCs w:val="22"/>
          </w:rPr>
          <w:t>https://chorus-pro.gouv.fr</w:t>
        </w:r>
      </w:hyperlink>
      <w:r>
        <w:rPr>
          <w:rFonts w:cs="Arial"/>
          <w:color w:val="000000"/>
          <w:szCs w:val="22"/>
        </w:rPr>
        <w:t xml:space="preserve">) </w:t>
      </w:r>
    </w:p>
    <w:p w14:paraId="44DEACD3" w14:textId="77777777" w:rsidR="005A33A2" w:rsidRDefault="005A33A2" w:rsidP="005A33A2">
      <w:pPr>
        <w:jc w:val="both"/>
        <w:rPr>
          <w:rFonts w:cs="Arial"/>
          <w:color w:val="000000"/>
          <w:szCs w:val="22"/>
        </w:rPr>
      </w:pPr>
      <w:r>
        <w:rPr>
          <w:rFonts w:cs="Arial"/>
          <w:color w:val="000000"/>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2D9903C7" w14:textId="77777777" w:rsidR="005A33A2" w:rsidRDefault="005A33A2" w:rsidP="005A33A2">
      <w:pPr>
        <w:jc w:val="both"/>
        <w:rPr>
          <w:rFonts w:cs="Arial"/>
          <w:color w:val="000000"/>
          <w:szCs w:val="22"/>
        </w:rPr>
      </w:pPr>
    </w:p>
    <w:p w14:paraId="6232BD10" w14:textId="77777777" w:rsidR="005A33A2" w:rsidRDefault="005A33A2" w:rsidP="005A33A2">
      <w:pPr>
        <w:pStyle w:val="Paragraphedeliste"/>
        <w:numPr>
          <w:ilvl w:val="0"/>
          <w:numId w:val="31"/>
        </w:numPr>
        <w:tabs>
          <w:tab w:val="num" w:pos="927"/>
        </w:tabs>
        <w:ind w:left="927"/>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4F8BEB80" w14:textId="77777777"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45D65B6D" w14:textId="7EF12CBF"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numéro d’engagement </w:t>
      </w:r>
      <w:r>
        <w:rPr>
          <w:rFonts w:cs="Arial"/>
          <w:b/>
          <w:color w:val="000000"/>
          <w:sz w:val="22"/>
          <w:szCs w:val="22"/>
        </w:rPr>
        <w:t>(n°de marché/commande SAP)</w:t>
      </w:r>
      <w:r>
        <w:rPr>
          <w:rFonts w:cs="Arial"/>
          <w:color w:val="000000"/>
          <w:sz w:val="22"/>
          <w:szCs w:val="22"/>
        </w:rPr>
        <w:t xml:space="preserve"> composé de 10 chiffres</w:t>
      </w:r>
    </w:p>
    <w:p w14:paraId="030F8971" w14:textId="77777777" w:rsidR="00E81A0C" w:rsidRPr="00D7718C" w:rsidRDefault="00E81A0C" w:rsidP="00E81A0C">
      <w:pPr>
        <w:pStyle w:val="Paragraphedeliste"/>
        <w:numPr>
          <w:ilvl w:val="0"/>
          <w:numId w:val="31"/>
        </w:numPr>
        <w:tabs>
          <w:tab w:val="clear" w:pos="207"/>
        </w:tabs>
        <w:spacing w:line="240" w:lineRule="auto"/>
        <w:ind w:left="1134" w:hanging="425"/>
        <w:rPr>
          <w:rFonts w:cs="Arial"/>
          <w:color w:val="000000"/>
          <w:sz w:val="22"/>
          <w:szCs w:val="22"/>
        </w:rPr>
      </w:pPr>
      <w:r w:rsidRPr="00D7718C">
        <w:rPr>
          <w:rFonts w:cs="Arial"/>
          <w:color w:val="000000"/>
          <w:sz w:val="22"/>
          <w:szCs w:val="22"/>
        </w:rPr>
        <w:t xml:space="preserve">l’adresse de facturation du CEA : </w:t>
      </w:r>
    </w:p>
    <w:p w14:paraId="061857A5" w14:textId="77777777" w:rsidR="00E81A0C" w:rsidRPr="00D7718C" w:rsidRDefault="00E81A0C" w:rsidP="00E81A0C">
      <w:pPr>
        <w:ind w:left="720"/>
        <w:jc w:val="center"/>
        <w:rPr>
          <w:rFonts w:cs="Arial"/>
          <w:color w:val="000000"/>
          <w:szCs w:val="22"/>
        </w:rPr>
      </w:pPr>
      <w:r w:rsidRPr="00D7718C">
        <w:rPr>
          <w:rFonts w:cs="Arial"/>
          <w:color w:val="000000"/>
          <w:szCs w:val="22"/>
        </w:rPr>
        <w:t>CEA de Saclay</w:t>
      </w:r>
    </w:p>
    <w:p w14:paraId="6EE71322" w14:textId="77777777" w:rsidR="00E81A0C" w:rsidRPr="00D7718C" w:rsidRDefault="00E81A0C" w:rsidP="00E81A0C">
      <w:pPr>
        <w:ind w:left="720"/>
        <w:jc w:val="center"/>
        <w:rPr>
          <w:rFonts w:cs="Arial"/>
          <w:color w:val="000000"/>
          <w:szCs w:val="22"/>
        </w:rPr>
      </w:pPr>
      <w:r w:rsidRPr="00D7718C">
        <w:rPr>
          <w:rFonts w:cs="Arial"/>
          <w:color w:val="000000"/>
          <w:szCs w:val="22"/>
        </w:rPr>
        <w:t>S3C - Comptabilité fournisseur PC 75</w:t>
      </w:r>
    </w:p>
    <w:p w14:paraId="31D5E70B" w14:textId="77777777" w:rsidR="00E81A0C" w:rsidRPr="00D7718C" w:rsidRDefault="00E81A0C" w:rsidP="00E81A0C">
      <w:pPr>
        <w:ind w:left="720"/>
        <w:jc w:val="center"/>
        <w:rPr>
          <w:rFonts w:cs="Arial"/>
          <w:color w:val="000000"/>
          <w:szCs w:val="22"/>
        </w:rPr>
      </w:pPr>
      <w:r w:rsidRPr="00D7718C">
        <w:rPr>
          <w:rFonts w:cs="Arial"/>
          <w:color w:val="000000"/>
          <w:szCs w:val="22"/>
        </w:rPr>
        <w:t>91191 GIF-SUR-YVETTE Cedex</w:t>
      </w:r>
    </w:p>
    <w:p w14:paraId="760D6AAF" w14:textId="77777777" w:rsidR="00E81A0C" w:rsidRPr="00E81A0C" w:rsidRDefault="00E81A0C" w:rsidP="00E81A0C">
      <w:pPr>
        <w:ind w:left="720"/>
        <w:jc w:val="center"/>
        <w:rPr>
          <w:rFonts w:cs="Arial"/>
          <w:color w:val="000000"/>
          <w:szCs w:val="22"/>
        </w:rPr>
      </w:pPr>
      <w:r w:rsidRPr="00D7718C">
        <w:rPr>
          <w:rFonts w:cs="Arial"/>
          <w:color w:val="000000"/>
          <w:szCs w:val="22"/>
        </w:rPr>
        <w:t>FRANCE</w:t>
      </w:r>
    </w:p>
    <w:p w14:paraId="054E8F9B" w14:textId="77777777" w:rsidR="00E81A0C" w:rsidRDefault="00E81A0C" w:rsidP="00D7718C">
      <w:pPr>
        <w:pStyle w:val="Paragraphedeliste"/>
        <w:tabs>
          <w:tab w:val="num" w:pos="927"/>
        </w:tabs>
        <w:ind w:left="927"/>
        <w:rPr>
          <w:rFonts w:cs="Arial"/>
          <w:color w:val="000000"/>
          <w:sz w:val="22"/>
          <w:szCs w:val="22"/>
        </w:rPr>
      </w:pPr>
    </w:p>
    <w:p w14:paraId="4B7E3AD7" w14:textId="77777777" w:rsidR="005A33A2" w:rsidRDefault="005A33A2" w:rsidP="005A33A2">
      <w:pPr>
        <w:jc w:val="both"/>
        <w:rPr>
          <w:rFonts w:cs="Arial"/>
          <w:color w:val="000000"/>
          <w:szCs w:val="22"/>
        </w:rPr>
      </w:pPr>
    </w:p>
    <w:p w14:paraId="44A42691" w14:textId="77777777" w:rsidR="005A33A2" w:rsidRDefault="005A33A2" w:rsidP="005A33A2">
      <w:pPr>
        <w:jc w:val="both"/>
        <w:rPr>
          <w:rFonts w:cs="Arial"/>
          <w:color w:val="000000"/>
          <w:szCs w:val="22"/>
        </w:rPr>
      </w:pPr>
      <w:r>
        <w:rPr>
          <w:rFonts w:cs="Arial"/>
          <w:color w:val="000000"/>
          <w:szCs w:val="22"/>
        </w:rPr>
        <w:t>Le délai de règlement est de 30 (trente) jours à compter de la date de réception de la facture par le CEA sous réserve de l’acceptation par le CEA des prestations conformément aux conditions du marché.</w:t>
      </w:r>
    </w:p>
    <w:p w14:paraId="6868680F" w14:textId="77777777" w:rsidR="005A33A2" w:rsidRDefault="005A33A2" w:rsidP="005A33A2">
      <w:pPr>
        <w:jc w:val="both"/>
        <w:rPr>
          <w:rFonts w:cs="Arial"/>
          <w:color w:val="000000"/>
          <w:szCs w:val="22"/>
        </w:rPr>
      </w:pPr>
    </w:p>
    <w:p w14:paraId="086CEA0F" w14:textId="77777777" w:rsidR="005A33A2" w:rsidRDefault="005A33A2" w:rsidP="005A33A2">
      <w:pPr>
        <w:jc w:val="both"/>
        <w:rPr>
          <w:rFonts w:cs="Arial"/>
          <w:color w:val="000000"/>
          <w:szCs w:val="22"/>
        </w:rPr>
      </w:pPr>
      <w:r>
        <w:rPr>
          <w:rFonts w:cs="Arial"/>
          <w:color w:val="000000"/>
          <w:szCs w:val="22"/>
        </w:rPr>
        <w:t xml:space="preserve">Les pièces justificatives attestant de l’acceptation du CEA (PV) ou d’un événement ayant déclenché un terme de facturation doivent être transmises en même temps que les factures. </w:t>
      </w:r>
    </w:p>
    <w:p w14:paraId="555BF66C" w14:textId="77777777" w:rsidR="005A33A2" w:rsidRDefault="005A33A2" w:rsidP="005A33A2">
      <w:pPr>
        <w:jc w:val="both"/>
        <w:rPr>
          <w:rFonts w:cs="Arial"/>
          <w:color w:val="000000"/>
          <w:szCs w:val="22"/>
        </w:rPr>
      </w:pPr>
    </w:p>
    <w:p w14:paraId="4409772F" w14:textId="77777777" w:rsidR="005A33A2" w:rsidRDefault="005A33A2" w:rsidP="005A33A2">
      <w:pPr>
        <w:jc w:val="both"/>
        <w:rPr>
          <w:rFonts w:cs="Arial"/>
          <w:color w:val="000000"/>
          <w:szCs w:val="22"/>
        </w:rPr>
      </w:pPr>
      <w:r>
        <w:rPr>
          <w:rFonts w:cs="Arial"/>
          <w:color w:val="000000"/>
          <w:szCs w:val="22"/>
        </w:rPr>
        <w:lastRenderedPageBreak/>
        <w:t xml:space="preserve">Dans l’hypothèse où une facture émise porte en tout ou partie sur des prestations fermes et optionnelles, le Titulaire doit décomposer le montant facturé en détaillant ce qui relève de la part ferme et de chaque option. </w:t>
      </w:r>
    </w:p>
    <w:p w14:paraId="3A2E19C5" w14:textId="77777777" w:rsidR="005A33A2" w:rsidRDefault="005A33A2" w:rsidP="005A33A2">
      <w:pPr>
        <w:jc w:val="both"/>
        <w:rPr>
          <w:rFonts w:cs="Arial"/>
          <w:color w:val="1F497D"/>
          <w:szCs w:val="22"/>
        </w:rPr>
      </w:pPr>
    </w:p>
    <w:p w14:paraId="159F704A" w14:textId="77777777" w:rsidR="005A33A2" w:rsidRDefault="005A33A2" w:rsidP="005A33A2">
      <w:pPr>
        <w:jc w:val="both"/>
        <w:rPr>
          <w:rFonts w:cs="Arial"/>
          <w:color w:val="000000"/>
          <w:szCs w:val="22"/>
        </w:rPr>
      </w:pPr>
      <w:r>
        <w:rPr>
          <w:rFonts w:cs="Arial"/>
          <w:color w:val="000000"/>
          <w:szCs w:val="22"/>
        </w:rPr>
        <w:t xml:space="preserve">Toute facture non conforme aux termes du marché sera renvoyée à l’émetteur. </w:t>
      </w:r>
    </w:p>
    <w:p w14:paraId="20A37291" w14:textId="77777777" w:rsidR="005A33A2" w:rsidRDefault="005A33A2" w:rsidP="005A33A2">
      <w:pPr>
        <w:jc w:val="both"/>
        <w:rPr>
          <w:rFonts w:cs="Arial"/>
          <w:szCs w:val="22"/>
        </w:rPr>
      </w:pPr>
    </w:p>
    <w:p w14:paraId="6B3A175C" w14:textId="77777777" w:rsidR="008353D5" w:rsidRDefault="008353D5" w:rsidP="008353D5">
      <w:pPr>
        <w:autoSpaceDE w:val="0"/>
        <w:autoSpaceDN w:val="0"/>
        <w:adjustRightInd w:val="0"/>
        <w:jc w:val="both"/>
        <w:rPr>
          <w:rFonts w:cs="Arial"/>
          <w:bCs/>
          <w:color w:val="000000"/>
          <w:szCs w:val="22"/>
        </w:rPr>
      </w:pPr>
    </w:p>
    <w:p w14:paraId="7986F88B" w14:textId="77777777" w:rsidR="00411BC6" w:rsidRPr="0020487A" w:rsidRDefault="00411BC6" w:rsidP="00490070">
      <w:pPr>
        <w:pStyle w:val="Titre1"/>
        <w:numPr>
          <w:ilvl w:val="0"/>
          <w:numId w:val="7"/>
        </w:numPr>
        <w:rPr>
          <w:rFonts w:cs="Arial"/>
          <w:szCs w:val="22"/>
        </w:rPr>
      </w:pPr>
      <w:r>
        <w:t xml:space="preserve"> </w:t>
      </w:r>
      <w:bookmarkStart w:id="87" w:name="_Toc201307636"/>
      <w:r>
        <w:t>REGIME FISCAL</w:t>
      </w:r>
      <w:bookmarkEnd w:id="87"/>
    </w:p>
    <w:p w14:paraId="49F9DD0A" w14:textId="77777777" w:rsidR="003D64B4" w:rsidRPr="003D64B4" w:rsidRDefault="003D64B4" w:rsidP="00411BC6">
      <w:pPr>
        <w:autoSpaceDE w:val="0"/>
        <w:autoSpaceDN w:val="0"/>
        <w:adjustRightInd w:val="0"/>
        <w:jc w:val="both"/>
        <w:rPr>
          <w:rFonts w:cs="Arial"/>
          <w:color w:val="000000"/>
          <w:szCs w:val="22"/>
        </w:rPr>
      </w:pPr>
      <w:r w:rsidRPr="003D64B4">
        <w:rPr>
          <w:rFonts w:cs="Arial"/>
          <w:color w:val="000000"/>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7E68D34C" w14:textId="15FE6552" w:rsidR="00E74630" w:rsidRDefault="00E74630" w:rsidP="00411BC6">
      <w:pPr>
        <w:autoSpaceDE w:val="0"/>
        <w:autoSpaceDN w:val="0"/>
        <w:adjustRightInd w:val="0"/>
        <w:jc w:val="both"/>
        <w:rPr>
          <w:rFonts w:cs="Arial"/>
          <w:bCs/>
          <w:color w:val="000000"/>
          <w:szCs w:val="22"/>
        </w:rPr>
      </w:pPr>
    </w:p>
    <w:p w14:paraId="7D8AB78D" w14:textId="77777777" w:rsidR="00E74630" w:rsidRPr="00E74630" w:rsidRDefault="00E74630" w:rsidP="00E74630">
      <w:pPr>
        <w:pStyle w:val="Titre1"/>
      </w:pPr>
    </w:p>
    <w:p w14:paraId="4DB09C6D" w14:textId="3875AC26" w:rsidR="00E74630" w:rsidRPr="00E74630" w:rsidRDefault="00E74630" w:rsidP="00E74630">
      <w:pPr>
        <w:pStyle w:val="Titre1"/>
        <w:numPr>
          <w:ilvl w:val="0"/>
          <w:numId w:val="7"/>
        </w:numPr>
      </w:pPr>
      <w:bookmarkStart w:id="88" w:name="_Toc22118515"/>
      <w:bookmarkStart w:id="89" w:name="_Toc201307637"/>
      <w:r w:rsidRPr="00E74630">
        <w:t>JURIDICTION COMPETENTE</w:t>
      </w:r>
      <w:bookmarkEnd w:id="88"/>
      <w:bookmarkEnd w:id="89"/>
    </w:p>
    <w:p w14:paraId="0B6DD359" w14:textId="707AE771" w:rsidR="00E74630" w:rsidRPr="00081FB4" w:rsidRDefault="00E74630" w:rsidP="00E74630">
      <w:pPr>
        <w:autoSpaceDE w:val="0"/>
        <w:autoSpaceDN w:val="0"/>
        <w:adjustRightInd w:val="0"/>
        <w:jc w:val="both"/>
        <w:rPr>
          <w:rFonts w:cs="Arial"/>
          <w:color w:val="000000"/>
          <w:szCs w:val="22"/>
        </w:rPr>
      </w:pPr>
      <w:r>
        <w:rPr>
          <w:rFonts w:cs="Arial"/>
          <w:color w:val="000000"/>
          <w:szCs w:val="22"/>
        </w:rPr>
        <w:t>Tout différend pouvant survenir entre le Titulaire et le CEA, relatif au présent marché, est de la compétence exclusive du Tribunal administratif de Grenoble</w:t>
      </w:r>
      <w:r w:rsidR="00EC5784">
        <w:rPr>
          <w:rStyle w:val="Marquedecommentaire"/>
        </w:rPr>
        <w:t>.</w:t>
      </w:r>
    </w:p>
    <w:p w14:paraId="0F51B754" w14:textId="77777777" w:rsidR="00E74630" w:rsidRDefault="00E74630" w:rsidP="00E74630">
      <w:pPr>
        <w:tabs>
          <w:tab w:val="left" w:pos="1134"/>
          <w:tab w:val="left" w:pos="6946"/>
        </w:tabs>
        <w:jc w:val="both"/>
        <w:outlineLvl w:val="0"/>
        <w:rPr>
          <w:rFonts w:ascii="Calibri" w:hAnsi="Calibri"/>
        </w:rPr>
      </w:pPr>
    </w:p>
    <w:p w14:paraId="06E931B2" w14:textId="77777777" w:rsidR="00B173BB" w:rsidRPr="001E5E9B" w:rsidRDefault="00B173BB" w:rsidP="00411BC6">
      <w:pPr>
        <w:autoSpaceDE w:val="0"/>
        <w:autoSpaceDN w:val="0"/>
        <w:adjustRightInd w:val="0"/>
        <w:jc w:val="both"/>
        <w:rPr>
          <w:rFonts w:cs="Arial"/>
          <w:color w:val="000000"/>
          <w:szCs w:val="22"/>
        </w:rPr>
      </w:pPr>
    </w:p>
    <w:p w14:paraId="2FC30C80"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90" w:name="_Toc201307638"/>
      <w:r w:rsidRPr="001E4ACC">
        <w:rPr>
          <w:rFonts w:cs="Arial"/>
          <w:bCs w:val="0"/>
          <w:color w:val="000000"/>
          <w:szCs w:val="22"/>
        </w:rPr>
        <w:t>CONCLUSION DU MARCHE</w:t>
      </w:r>
      <w:bookmarkEnd w:id="90"/>
    </w:p>
    <w:p w14:paraId="43F5D047" w14:textId="77777777" w:rsidR="001669C9" w:rsidRDefault="001669C9" w:rsidP="001669C9">
      <w:pPr>
        <w:jc w:val="both"/>
        <w:rPr>
          <w:rFonts w:cs="Arial"/>
          <w:color w:val="000000"/>
          <w:szCs w:val="22"/>
        </w:rPr>
      </w:pPr>
    </w:p>
    <w:p w14:paraId="1E088B5C" w14:textId="2254D924" w:rsidR="001669C9" w:rsidRPr="001669C9" w:rsidRDefault="001669C9" w:rsidP="001669C9">
      <w:pPr>
        <w:jc w:val="both"/>
        <w:rPr>
          <w:rFonts w:cs="Arial"/>
          <w:color w:val="000000"/>
          <w:szCs w:val="22"/>
        </w:rPr>
      </w:pPr>
      <w:r w:rsidRPr="001669C9">
        <w:rPr>
          <w:rFonts w:cs="Arial"/>
          <w:color w:val="000000"/>
          <w:szCs w:val="22"/>
        </w:rPr>
        <w:t>Il est demandé au Titulaire de renvoyer le prés</w:t>
      </w:r>
      <w:r w:rsidR="00EB29DE">
        <w:rPr>
          <w:rFonts w:cs="Arial"/>
          <w:color w:val="000000"/>
          <w:szCs w:val="22"/>
        </w:rPr>
        <w:t>ent marché dûment signé.</w:t>
      </w:r>
    </w:p>
    <w:p w14:paraId="48D7167F" w14:textId="77777777" w:rsidR="001669C9" w:rsidRPr="001669C9" w:rsidRDefault="001669C9" w:rsidP="001669C9">
      <w:pPr>
        <w:jc w:val="both"/>
        <w:rPr>
          <w:rFonts w:cs="Arial"/>
          <w:color w:val="000000"/>
          <w:szCs w:val="22"/>
        </w:rPr>
      </w:pPr>
    </w:p>
    <w:p w14:paraId="182FD8FE" w14:textId="77777777" w:rsidR="001669C9" w:rsidRPr="001669C9" w:rsidRDefault="001669C9" w:rsidP="001669C9">
      <w:pPr>
        <w:jc w:val="both"/>
        <w:rPr>
          <w:rFonts w:cs="Arial"/>
          <w:b/>
          <w:color w:val="000000"/>
          <w:szCs w:val="22"/>
        </w:rPr>
      </w:pPr>
      <w:r w:rsidRPr="001669C9">
        <w:rPr>
          <w:rFonts w:cs="Arial"/>
          <w:b/>
          <w:color w:val="000000"/>
          <w:szCs w:val="22"/>
        </w:rPr>
        <w:t>Fait à Grenoble en un exemplaire,</w:t>
      </w:r>
    </w:p>
    <w:p w14:paraId="15ADA527" w14:textId="77777777" w:rsidR="00411BC6" w:rsidRPr="001669C9" w:rsidRDefault="00411BC6" w:rsidP="00411BC6">
      <w:pPr>
        <w:tabs>
          <w:tab w:val="left" w:pos="1134"/>
          <w:tab w:val="left" w:pos="6946"/>
        </w:tabs>
        <w:jc w:val="both"/>
        <w:rPr>
          <w:rFonts w:cs="Arial"/>
          <w:b/>
          <w:szCs w:val="22"/>
        </w:rPr>
      </w:pPr>
    </w:p>
    <w:p w14:paraId="71504F37" w14:textId="77777777" w:rsidR="00411BC6" w:rsidRPr="001E5E9B" w:rsidRDefault="00411BC6" w:rsidP="00411BC6">
      <w:pPr>
        <w:pStyle w:val="Titre8"/>
        <w:rPr>
          <w:rFonts w:ascii="Arial" w:hAnsi="Arial" w:cs="Arial"/>
          <w:bCs/>
          <w:szCs w:val="22"/>
        </w:rPr>
      </w:pPr>
      <w:r w:rsidRPr="001E5E9B">
        <w:rPr>
          <w:rFonts w:ascii="Arial" w:hAnsi="Arial" w:cs="Arial"/>
          <w:bCs/>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411BC6" w:rsidRPr="001E5E9B" w14:paraId="4B168B96" w14:textId="77777777" w:rsidTr="0048257F">
        <w:tc>
          <w:tcPr>
            <w:tcW w:w="4322" w:type="dxa"/>
          </w:tcPr>
          <w:p w14:paraId="30FBF814" w14:textId="77777777" w:rsidR="00411BC6" w:rsidRPr="001E5E9B" w:rsidRDefault="00411BC6" w:rsidP="0048257F">
            <w:pPr>
              <w:tabs>
                <w:tab w:val="left" w:pos="1134"/>
                <w:tab w:val="left" w:pos="6946"/>
              </w:tabs>
              <w:jc w:val="center"/>
              <w:rPr>
                <w:rFonts w:cs="Arial"/>
                <w:b/>
                <w:i/>
              </w:rPr>
            </w:pPr>
            <w:r w:rsidRPr="001E5E9B">
              <w:rPr>
                <w:rFonts w:cs="Arial"/>
                <w:b/>
                <w:bCs/>
              </w:rPr>
              <w:t>Pour le Titulaire,</w:t>
            </w:r>
          </w:p>
        </w:tc>
        <w:tc>
          <w:tcPr>
            <w:tcW w:w="4323" w:type="dxa"/>
          </w:tcPr>
          <w:p w14:paraId="1AA872CB" w14:textId="20DD0927" w:rsidR="00411BC6" w:rsidRDefault="00411BC6" w:rsidP="0048257F">
            <w:pPr>
              <w:tabs>
                <w:tab w:val="left" w:pos="1134"/>
                <w:tab w:val="left" w:pos="6946"/>
              </w:tabs>
              <w:jc w:val="center"/>
              <w:rPr>
                <w:rFonts w:cs="Arial"/>
                <w:b/>
                <w:bCs/>
              </w:rPr>
            </w:pPr>
            <w:r w:rsidRPr="001E5E9B">
              <w:rPr>
                <w:rFonts w:cs="Arial"/>
                <w:b/>
                <w:bCs/>
              </w:rPr>
              <w:t>Pour le CEA,</w:t>
            </w:r>
          </w:p>
          <w:p w14:paraId="5AB4E001" w14:textId="68026119" w:rsidR="005A6817" w:rsidRDefault="005A6817" w:rsidP="0048257F">
            <w:pPr>
              <w:tabs>
                <w:tab w:val="left" w:pos="1134"/>
                <w:tab w:val="left" w:pos="6946"/>
              </w:tabs>
              <w:jc w:val="center"/>
              <w:rPr>
                <w:rFonts w:cs="Arial"/>
                <w:b/>
                <w:bCs/>
              </w:rPr>
            </w:pPr>
          </w:p>
          <w:p w14:paraId="3E53FB03" w14:textId="36D17064" w:rsidR="005A6817" w:rsidRDefault="005A6817" w:rsidP="0048257F">
            <w:pPr>
              <w:tabs>
                <w:tab w:val="left" w:pos="1134"/>
                <w:tab w:val="left" w:pos="6946"/>
              </w:tabs>
              <w:jc w:val="center"/>
              <w:rPr>
                <w:rFonts w:cs="Arial"/>
                <w:b/>
                <w:bCs/>
              </w:rPr>
            </w:pPr>
          </w:p>
          <w:p w14:paraId="1BD17F0D" w14:textId="4F03DD94" w:rsidR="005A6817" w:rsidRDefault="005A6817" w:rsidP="0048257F">
            <w:pPr>
              <w:tabs>
                <w:tab w:val="left" w:pos="1134"/>
                <w:tab w:val="left" w:pos="6946"/>
              </w:tabs>
              <w:jc w:val="center"/>
              <w:rPr>
                <w:rFonts w:cs="Arial"/>
                <w:b/>
                <w:bCs/>
              </w:rPr>
            </w:pPr>
          </w:p>
          <w:p w14:paraId="62585805" w14:textId="7235AF2D" w:rsidR="005A6817" w:rsidRDefault="005A6817" w:rsidP="0048257F">
            <w:pPr>
              <w:tabs>
                <w:tab w:val="left" w:pos="1134"/>
                <w:tab w:val="left" w:pos="6946"/>
              </w:tabs>
              <w:jc w:val="center"/>
              <w:rPr>
                <w:rFonts w:cs="Arial"/>
                <w:b/>
                <w:bCs/>
              </w:rPr>
            </w:pPr>
          </w:p>
          <w:p w14:paraId="108E38C0" w14:textId="3B23EAB4" w:rsidR="005A6817" w:rsidRDefault="005A6817" w:rsidP="0048257F">
            <w:pPr>
              <w:tabs>
                <w:tab w:val="left" w:pos="1134"/>
                <w:tab w:val="left" w:pos="6946"/>
              </w:tabs>
              <w:jc w:val="center"/>
              <w:rPr>
                <w:rFonts w:cs="Arial"/>
                <w:b/>
                <w:bCs/>
              </w:rPr>
            </w:pPr>
          </w:p>
          <w:p w14:paraId="6BEFC3C5" w14:textId="77777777" w:rsidR="005A6817" w:rsidRDefault="005A6817" w:rsidP="0048257F">
            <w:pPr>
              <w:tabs>
                <w:tab w:val="left" w:pos="1134"/>
                <w:tab w:val="left" w:pos="6946"/>
              </w:tabs>
              <w:jc w:val="center"/>
              <w:rPr>
                <w:rFonts w:cs="Arial"/>
                <w:b/>
                <w:bCs/>
              </w:rPr>
            </w:pPr>
          </w:p>
          <w:p w14:paraId="4D68DDEC" w14:textId="20C0AC8D" w:rsidR="005A6817" w:rsidRPr="001E5E9B" w:rsidRDefault="005A6817" w:rsidP="0048257F">
            <w:pPr>
              <w:tabs>
                <w:tab w:val="left" w:pos="1134"/>
                <w:tab w:val="left" w:pos="6946"/>
              </w:tabs>
              <w:jc w:val="center"/>
              <w:rPr>
                <w:rFonts w:cs="Arial"/>
                <w:b/>
                <w:i/>
              </w:rPr>
            </w:pPr>
          </w:p>
        </w:tc>
      </w:tr>
    </w:tbl>
    <w:p w14:paraId="3AF5E610" w14:textId="77777777" w:rsidR="00411BC6" w:rsidRDefault="00411BC6" w:rsidP="00411BC6">
      <w:pPr>
        <w:rPr>
          <w:szCs w:val="22"/>
        </w:rPr>
        <w:sectPr w:rsidR="00411BC6">
          <w:footerReference w:type="default" r:id="rId18"/>
          <w:headerReference w:type="first" r:id="rId19"/>
          <w:footerReference w:type="first" r:id="rId20"/>
          <w:type w:val="continuous"/>
          <w:pgSz w:w="11907" w:h="16840" w:code="9"/>
          <w:pgMar w:top="1021" w:right="1134" w:bottom="899" w:left="2268" w:header="1021" w:footer="369" w:gutter="0"/>
          <w:cols w:space="720"/>
          <w:formProt w:val="0"/>
          <w:titlePg/>
        </w:sectPr>
      </w:pPr>
    </w:p>
    <w:p w14:paraId="6C56AE9E" w14:textId="0E305D78" w:rsidR="00411BC6" w:rsidRPr="00DB6C01" w:rsidRDefault="00411BC6" w:rsidP="00411BC6">
      <w:pPr>
        <w:pBdr>
          <w:top w:val="single" w:sz="6" w:space="4" w:color="auto"/>
          <w:left w:val="single" w:sz="6" w:space="4" w:color="auto"/>
          <w:bottom w:val="single" w:sz="6" w:space="4" w:color="auto"/>
          <w:right w:val="single" w:sz="6" w:space="4" w:color="auto"/>
        </w:pBdr>
        <w:ind w:left="1134" w:right="1134"/>
        <w:jc w:val="center"/>
        <w:rPr>
          <w:rFonts w:ascii="Arial Gras" w:hAnsi="Arial Gras"/>
          <w:b/>
          <w:caps/>
        </w:rPr>
      </w:pPr>
      <w:r w:rsidRPr="00DB6C01">
        <w:rPr>
          <w:rFonts w:ascii="Arial Gras" w:hAnsi="Arial Gras"/>
          <w:b/>
          <w:caps/>
        </w:rPr>
        <w:lastRenderedPageBreak/>
        <w:t>Annexe n°</w:t>
      </w:r>
      <w:r w:rsidR="00356144">
        <w:rPr>
          <w:rFonts w:ascii="Arial Gras" w:hAnsi="Arial Gras"/>
          <w:b/>
          <w:caps/>
        </w:rPr>
        <w:t xml:space="preserve"> 2</w:t>
      </w:r>
      <w:r>
        <w:rPr>
          <w:rFonts w:ascii="Arial Gras" w:hAnsi="Arial Gras"/>
          <w:b/>
          <w:caps/>
        </w:rPr>
        <w:t xml:space="preserve"> </w:t>
      </w:r>
    </w:p>
    <w:p w14:paraId="5475C22F" w14:textId="77777777" w:rsidR="00411BC6" w:rsidRPr="002E2938" w:rsidRDefault="00411BC6" w:rsidP="00411BC6">
      <w:pPr>
        <w:pBdr>
          <w:top w:val="single" w:sz="6" w:space="4" w:color="auto"/>
          <w:left w:val="single" w:sz="6" w:space="4" w:color="auto"/>
          <w:bottom w:val="single" w:sz="6" w:space="4" w:color="auto"/>
          <w:right w:val="single" w:sz="6" w:space="4" w:color="auto"/>
        </w:pBdr>
        <w:spacing w:before="120"/>
        <w:ind w:left="1134" w:right="1134"/>
        <w:jc w:val="center"/>
        <w:rPr>
          <w:b/>
          <w:szCs w:val="22"/>
        </w:rPr>
      </w:pPr>
      <w:r w:rsidRPr="002E2938">
        <w:rPr>
          <w:b/>
          <w:szCs w:val="22"/>
        </w:rPr>
        <w:t xml:space="preserve">SPECIFICATIONS POUR </w:t>
      </w:r>
      <w:smartTag w:uri="urn:schemas-microsoft-com:office:smarttags" w:element="country-region">
        <w:smartTagPr>
          <w:attr w:name="ProductID" w:val="LA LIVRAISON D'APPAREILS"/>
        </w:smartTagPr>
        <w:r w:rsidRPr="002E2938">
          <w:rPr>
            <w:b/>
            <w:szCs w:val="22"/>
          </w:rPr>
          <w:t>LA LIVRAISON D'APPAREILS</w:t>
        </w:r>
      </w:smartTag>
    </w:p>
    <w:p w14:paraId="44A7565F" w14:textId="77777777" w:rsidR="00411BC6" w:rsidRPr="002E2938"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2E2938">
        <w:rPr>
          <w:b/>
          <w:szCs w:val="22"/>
        </w:rPr>
        <w:t>OU D'EQUIPEMENTS ELECTRIQUES AU CEA/Grenoble</w:t>
      </w:r>
    </w:p>
    <w:p w14:paraId="62A9576C" w14:textId="77777777" w:rsidR="00411BC6" w:rsidRDefault="00411BC6" w:rsidP="00411BC6"/>
    <w:p w14:paraId="158BAD11" w14:textId="77777777" w:rsidR="00411BC6" w:rsidRDefault="00411BC6" w:rsidP="00411BC6">
      <w:pPr>
        <w:rPr>
          <w:rFonts w:cs="Arial"/>
          <w:b/>
          <w:u w:val="single"/>
        </w:rPr>
      </w:pPr>
      <w:r>
        <w:rPr>
          <w:rFonts w:cs="Arial"/>
          <w:b/>
          <w:u w:val="single"/>
        </w:rPr>
        <w:t xml:space="preserve">1. PRINCIPE DE </w:t>
      </w:r>
      <w:smartTag w:uri="urn:schemas-microsoft-com:office:smarttags" w:element="country-region">
        <w:smartTagPr>
          <w:attr w:name="ProductID" w:val="LA DISTRIBUTION SUR"/>
        </w:smartTagPr>
        <w:r>
          <w:rPr>
            <w:rFonts w:cs="Arial"/>
            <w:b/>
            <w:u w:val="single"/>
          </w:rPr>
          <w:t>LA DISTRIBUTION SUR</w:t>
        </w:r>
      </w:smartTag>
      <w:r>
        <w:rPr>
          <w:rFonts w:cs="Arial"/>
          <w:b/>
          <w:u w:val="single"/>
        </w:rPr>
        <w:t xml:space="preserve"> LE SITE DU CEA/Grenoble</w:t>
      </w:r>
    </w:p>
    <w:p w14:paraId="2A7B2F0F" w14:textId="77777777" w:rsidR="00411BC6" w:rsidRDefault="00411BC6" w:rsidP="00411BC6">
      <w:pPr>
        <w:ind w:left="284" w:hanging="284"/>
        <w:jc w:val="both"/>
        <w:rPr>
          <w:rFonts w:cs="Arial"/>
          <w:b/>
          <w:sz w:val="18"/>
        </w:rPr>
      </w:pPr>
      <w:r>
        <w:rPr>
          <w:rFonts w:cs="Arial"/>
          <w:b/>
          <w:sz w:val="18"/>
        </w:rPr>
        <w:t>1.1</w:t>
      </w:r>
      <w:r>
        <w:rPr>
          <w:rFonts w:cs="Arial"/>
          <w:b/>
          <w:sz w:val="18"/>
        </w:rPr>
        <w:tab/>
        <w:t>Réseau HT</w:t>
      </w:r>
    </w:p>
    <w:p w14:paraId="52C909AC" w14:textId="77777777" w:rsidR="00411BC6" w:rsidRDefault="00411BC6" w:rsidP="00411BC6">
      <w:pPr>
        <w:jc w:val="both"/>
        <w:rPr>
          <w:rFonts w:cs="Arial"/>
          <w:sz w:val="18"/>
        </w:rPr>
      </w:pPr>
      <w:r>
        <w:rPr>
          <w:rFonts w:cs="Arial"/>
          <w:sz w:val="18"/>
        </w:rPr>
        <w:t>Triphasé 15 000 V - 50 Hz</w:t>
      </w:r>
    </w:p>
    <w:p w14:paraId="0584E04F" w14:textId="77777777" w:rsidR="00411BC6" w:rsidRDefault="00411BC6" w:rsidP="00411BC6">
      <w:pPr>
        <w:jc w:val="both"/>
        <w:rPr>
          <w:rFonts w:cs="Arial"/>
          <w:sz w:val="18"/>
        </w:rPr>
      </w:pPr>
      <w:r>
        <w:rPr>
          <w:rFonts w:cs="Arial"/>
          <w:sz w:val="18"/>
        </w:rPr>
        <w:t>Neutre à la terre par bobine de point neutre</w:t>
      </w:r>
    </w:p>
    <w:p w14:paraId="559DDB7D" w14:textId="77777777" w:rsidR="00411BC6" w:rsidRDefault="00411BC6" w:rsidP="00411BC6">
      <w:pPr>
        <w:tabs>
          <w:tab w:val="left" w:pos="1440"/>
        </w:tabs>
        <w:jc w:val="both"/>
        <w:rPr>
          <w:rFonts w:cs="Arial"/>
          <w:sz w:val="18"/>
        </w:rPr>
      </w:pPr>
      <w:r>
        <w:rPr>
          <w:rFonts w:cs="Arial"/>
          <w:sz w:val="18"/>
        </w:rPr>
        <w:tab/>
        <w:t>. Depuis un transformateur 225/15 kV P = 80 MVA</w:t>
      </w:r>
    </w:p>
    <w:p w14:paraId="23FA2B5F" w14:textId="77777777" w:rsidR="00411BC6" w:rsidRDefault="00411BC6" w:rsidP="00411BC6">
      <w:pPr>
        <w:tabs>
          <w:tab w:val="left" w:pos="1440"/>
        </w:tabs>
        <w:jc w:val="both"/>
        <w:rPr>
          <w:rFonts w:cs="Arial"/>
          <w:sz w:val="18"/>
        </w:rPr>
      </w:pPr>
      <w:r>
        <w:rPr>
          <w:rFonts w:cs="Arial"/>
          <w:sz w:val="18"/>
        </w:rPr>
        <w:tab/>
        <w:t xml:space="preserve">. Intensité de court-circuit : </w:t>
      </w:r>
      <w:smartTag w:uri="urn:schemas-microsoft-com:office:smarttags" w:element="metricconverter">
        <w:smartTagPr>
          <w:attr w:name="ProductID" w:val="7 041 A"/>
        </w:smartTagPr>
        <w:r>
          <w:rPr>
            <w:rFonts w:cs="Arial"/>
            <w:sz w:val="18"/>
          </w:rPr>
          <w:t>7 041 A</w:t>
        </w:r>
      </w:smartTag>
    </w:p>
    <w:p w14:paraId="4F5E90A3" w14:textId="77777777" w:rsidR="00411BC6" w:rsidRDefault="00411BC6" w:rsidP="00411BC6">
      <w:pPr>
        <w:tabs>
          <w:tab w:val="left" w:pos="1440"/>
        </w:tabs>
        <w:jc w:val="both"/>
        <w:rPr>
          <w:rFonts w:cs="Arial"/>
          <w:sz w:val="18"/>
        </w:rPr>
      </w:pPr>
      <w:r>
        <w:rPr>
          <w:rFonts w:cs="Arial"/>
          <w:sz w:val="18"/>
        </w:rPr>
        <w:tab/>
        <w:t>. Batterie de condensateurs de 7 272 kVa</w:t>
      </w:r>
    </w:p>
    <w:p w14:paraId="79DF8EBC" w14:textId="77777777" w:rsidR="00411BC6" w:rsidRDefault="00411BC6" w:rsidP="00411BC6">
      <w:pPr>
        <w:ind w:left="284" w:hanging="284"/>
        <w:jc w:val="both"/>
        <w:rPr>
          <w:rFonts w:cs="Arial"/>
          <w:b/>
          <w:sz w:val="18"/>
        </w:rPr>
      </w:pPr>
    </w:p>
    <w:p w14:paraId="1073B41E" w14:textId="77777777" w:rsidR="00411BC6" w:rsidRDefault="00411BC6" w:rsidP="00411BC6">
      <w:pPr>
        <w:ind w:left="284" w:hanging="284"/>
        <w:jc w:val="both"/>
        <w:rPr>
          <w:rFonts w:cs="Arial"/>
          <w:b/>
          <w:sz w:val="18"/>
        </w:rPr>
      </w:pPr>
      <w:r>
        <w:rPr>
          <w:rFonts w:cs="Arial"/>
          <w:b/>
          <w:sz w:val="18"/>
        </w:rPr>
        <w:t>1.2</w:t>
      </w:r>
      <w:r>
        <w:rPr>
          <w:rFonts w:cs="Arial"/>
          <w:b/>
          <w:sz w:val="18"/>
        </w:rPr>
        <w:tab/>
        <w:t>Réseau BT</w:t>
      </w:r>
    </w:p>
    <w:p w14:paraId="41D19314" w14:textId="77777777" w:rsidR="00411BC6" w:rsidRDefault="00411BC6" w:rsidP="00411BC6">
      <w:pPr>
        <w:tabs>
          <w:tab w:val="left" w:pos="1440"/>
        </w:tabs>
        <w:jc w:val="both"/>
        <w:rPr>
          <w:rFonts w:cs="Arial"/>
          <w:sz w:val="18"/>
        </w:rPr>
      </w:pPr>
      <w:r>
        <w:rPr>
          <w:rFonts w:cs="Arial"/>
          <w:sz w:val="18"/>
        </w:rPr>
        <w:t>Triphasé 400 V depuis des postes 15 000/400 V sur boucle 15 kV.</w:t>
      </w:r>
    </w:p>
    <w:p w14:paraId="2004383D" w14:textId="77777777" w:rsidR="00411BC6" w:rsidRDefault="00411BC6" w:rsidP="00411BC6">
      <w:pPr>
        <w:tabs>
          <w:tab w:val="left" w:pos="1440"/>
        </w:tabs>
        <w:jc w:val="both"/>
        <w:rPr>
          <w:rFonts w:cs="Arial"/>
          <w:sz w:val="18"/>
        </w:rPr>
      </w:pPr>
      <w:r>
        <w:rPr>
          <w:rFonts w:cs="Arial"/>
          <w:sz w:val="18"/>
        </w:rPr>
        <w:t>Régime de neutre :</w:t>
      </w:r>
    </w:p>
    <w:p w14:paraId="5CEE4B0F" w14:textId="77777777" w:rsidR="00411BC6" w:rsidRDefault="00411BC6" w:rsidP="00411BC6">
      <w:pPr>
        <w:tabs>
          <w:tab w:val="left" w:pos="1440"/>
          <w:tab w:val="left" w:pos="3312"/>
        </w:tabs>
        <w:jc w:val="both"/>
        <w:rPr>
          <w:rFonts w:cs="Arial"/>
          <w:sz w:val="18"/>
        </w:rPr>
      </w:pPr>
      <w:r>
        <w:rPr>
          <w:rFonts w:cs="Arial"/>
          <w:sz w:val="18"/>
        </w:rPr>
        <w:t>- 2 régimes coexistent sur le site</w:t>
      </w:r>
      <w:r>
        <w:rPr>
          <w:rFonts w:cs="Arial"/>
          <w:sz w:val="18"/>
        </w:rPr>
        <w:tab/>
        <w:t>IT - neutre isolé distribué</w:t>
      </w:r>
    </w:p>
    <w:p w14:paraId="3CC2628E" w14:textId="77777777" w:rsidR="00411BC6" w:rsidRDefault="00411BC6" w:rsidP="00411BC6">
      <w:pPr>
        <w:tabs>
          <w:tab w:val="left" w:pos="3312"/>
        </w:tabs>
        <w:jc w:val="both"/>
        <w:rPr>
          <w:rFonts w:cs="Arial"/>
          <w:sz w:val="18"/>
        </w:rPr>
      </w:pPr>
      <w:r>
        <w:rPr>
          <w:rFonts w:cs="Arial"/>
          <w:sz w:val="18"/>
        </w:rPr>
        <w:tab/>
        <w:t>TN - neutre à la terre</w:t>
      </w:r>
    </w:p>
    <w:p w14:paraId="084BAED7" w14:textId="77777777" w:rsidR="00411BC6" w:rsidRDefault="00411BC6" w:rsidP="00411BC6">
      <w:pPr>
        <w:ind w:left="709" w:hanging="709"/>
        <w:rPr>
          <w:rFonts w:cs="Arial"/>
          <w:b/>
          <w:sz w:val="18"/>
        </w:rPr>
      </w:pPr>
      <w:r>
        <w:rPr>
          <w:rFonts w:cs="Arial"/>
          <w:b/>
          <w:sz w:val="18"/>
        </w:rPr>
        <w:t>NOTA :</w:t>
      </w:r>
      <w:r>
        <w:rPr>
          <w:rFonts w:cs="Arial"/>
          <w:b/>
          <w:sz w:val="18"/>
        </w:rPr>
        <w:tab/>
      </w:r>
      <w:r>
        <w:rPr>
          <w:rFonts w:cs="Arial"/>
          <w:b/>
          <w:i/>
          <w:sz w:val="18"/>
        </w:rPr>
        <w:t>Il appartient au fournisseur avant mise en fabrication des équipements de se faire préciser par le donneur d'ordre le régime de neutre et la tension d'alimentation du bâtiment où sera implanté le matériel</w:t>
      </w:r>
      <w:r>
        <w:rPr>
          <w:rFonts w:cs="Arial"/>
          <w:b/>
          <w:sz w:val="18"/>
        </w:rPr>
        <w:t>.</w:t>
      </w:r>
    </w:p>
    <w:p w14:paraId="5A7F2BFF" w14:textId="77777777" w:rsidR="00411BC6" w:rsidRDefault="00411BC6" w:rsidP="00411BC6">
      <w:pPr>
        <w:tabs>
          <w:tab w:val="left" w:pos="1440"/>
        </w:tabs>
        <w:jc w:val="both"/>
        <w:rPr>
          <w:rFonts w:cs="Arial"/>
          <w:sz w:val="18"/>
        </w:rPr>
      </w:pPr>
    </w:p>
    <w:p w14:paraId="5BC7B0D3" w14:textId="77777777" w:rsidR="00411BC6" w:rsidRDefault="00411BC6" w:rsidP="00411BC6">
      <w:pPr>
        <w:rPr>
          <w:rFonts w:cs="Arial"/>
          <w:b/>
          <w:u w:val="single"/>
        </w:rPr>
      </w:pPr>
      <w:r>
        <w:rPr>
          <w:rFonts w:cs="Arial"/>
          <w:b/>
          <w:u w:val="single"/>
        </w:rPr>
        <w:t>2. DISPOSITIONS GENERALES</w:t>
      </w:r>
    </w:p>
    <w:p w14:paraId="16D76AAB" w14:textId="77777777" w:rsidR="00411BC6" w:rsidRDefault="00411BC6" w:rsidP="00411BC6">
      <w:pPr>
        <w:ind w:left="284" w:hanging="284"/>
        <w:jc w:val="both"/>
        <w:rPr>
          <w:rFonts w:cs="Arial"/>
          <w:b/>
          <w:sz w:val="18"/>
        </w:rPr>
      </w:pPr>
      <w:r>
        <w:rPr>
          <w:rFonts w:cs="Arial"/>
          <w:b/>
          <w:sz w:val="18"/>
        </w:rPr>
        <w:t>2.1</w:t>
      </w:r>
      <w:r>
        <w:rPr>
          <w:rFonts w:cs="Arial"/>
          <w:b/>
          <w:sz w:val="18"/>
        </w:rPr>
        <w:tab/>
        <w:t>Conformité aux normes et décret en vigueur</w:t>
      </w:r>
    </w:p>
    <w:p w14:paraId="6123D7B1" w14:textId="77777777" w:rsidR="00411BC6" w:rsidRDefault="00411BC6" w:rsidP="00411BC6">
      <w:pPr>
        <w:tabs>
          <w:tab w:val="left" w:pos="1440"/>
        </w:tabs>
        <w:jc w:val="both"/>
        <w:rPr>
          <w:rFonts w:cs="Arial"/>
          <w:sz w:val="18"/>
        </w:rPr>
      </w:pPr>
      <w:r>
        <w:rPr>
          <w:rFonts w:cs="Arial"/>
          <w:sz w:val="18"/>
        </w:rPr>
        <w:t>L'ensemble du matériel devra satisfaire aux Normes Françaises et décrets en vigueur, particulièrement au décret du 14 novembre 1988 sur la protection des travailleurs (régime protection du neutre, interconnexion des masses métalliques, défaut d'isolement, protection des travailleurs contre des masses mises accidentellement sous tension, protection contre les contacts directs avec des pièces sous tension).</w:t>
      </w:r>
    </w:p>
    <w:p w14:paraId="37169CA2" w14:textId="77777777" w:rsidR="00411BC6" w:rsidRDefault="00411BC6" w:rsidP="00411BC6">
      <w:pPr>
        <w:tabs>
          <w:tab w:val="left" w:pos="1440"/>
        </w:tabs>
        <w:jc w:val="both"/>
        <w:rPr>
          <w:rFonts w:cs="Arial"/>
          <w:sz w:val="18"/>
        </w:rPr>
      </w:pPr>
      <w:r>
        <w:rPr>
          <w:rFonts w:cs="Arial"/>
          <w:sz w:val="18"/>
        </w:rPr>
        <w:t xml:space="preserve">Le câblage </w:t>
      </w:r>
      <w:r>
        <w:rPr>
          <w:rFonts w:cs="Arial"/>
          <w:sz w:val="18"/>
          <w:u w:val="single"/>
        </w:rPr>
        <w:t>basse tension</w:t>
      </w:r>
      <w:r>
        <w:rPr>
          <w:rFonts w:cs="Arial"/>
          <w:sz w:val="18"/>
        </w:rPr>
        <w:t xml:space="preserve"> sera conforme à </w:t>
      </w:r>
      <w:smartTag w:uri="urn:schemas-microsoft-com:office:smarttags" w:element="country-region">
        <w:smartTagPr>
          <w:attr w:name="ProductID" w:val="la NFC"/>
        </w:smartTagPr>
        <w:r>
          <w:rPr>
            <w:rFonts w:cs="Arial"/>
            <w:sz w:val="18"/>
          </w:rPr>
          <w:t>la NFC</w:t>
        </w:r>
      </w:smartTag>
      <w:r>
        <w:rPr>
          <w:rFonts w:cs="Arial"/>
          <w:sz w:val="18"/>
        </w:rPr>
        <w:t xml:space="preserve"> 15.100 et décrets d'application.</w:t>
      </w:r>
    </w:p>
    <w:p w14:paraId="7983CBF0" w14:textId="77777777" w:rsidR="00411BC6" w:rsidRDefault="00411BC6" w:rsidP="00411BC6">
      <w:pPr>
        <w:tabs>
          <w:tab w:val="left" w:pos="1440"/>
        </w:tabs>
        <w:jc w:val="both"/>
        <w:rPr>
          <w:rFonts w:cs="Arial"/>
          <w:sz w:val="18"/>
        </w:rPr>
      </w:pPr>
      <w:r>
        <w:rPr>
          <w:rFonts w:cs="Arial"/>
          <w:sz w:val="18"/>
        </w:rPr>
        <w:t xml:space="preserve">Pour les équipements mettant en oeuvre </w:t>
      </w:r>
      <w:r>
        <w:rPr>
          <w:rFonts w:cs="Arial"/>
          <w:sz w:val="18"/>
          <w:u w:val="single"/>
        </w:rPr>
        <w:t>la haute tension</w:t>
      </w:r>
      <w:r>
        <w:rPr>
          <w:rFonts w:cs="Arial"/>
          <w:sz w:val="18"/>
        </w:rPr>
        <w:t>, on s'assurera particulièrement de la mise en place des dispositifs d'asservissement par serrures, capots de protection, de l'élaboration des consignes d'exploitation, de l'habilitation du personnel intervenant.</w:t>
      </w:r>
    </w:p>
    <w:p w14:paraId="5033B544" w14:textId="77777777" w:rsidR="00411BC6" w:rsidRDefault="00411BC6" w:rsidP="00411BC6">
      <w:pPr>
        <w:rPr>
          <w:rFonts w:cs="Arial"/>
          <w:b/>
          <w:sz w:val="18"/>
        </w:rPr>
      </w:pPr>
    </w:p>
    <w:p w14:paraId="6ABDCDF0" w14:textId="77777777" w:rsidR="00411BC6" w:rsidRDefault="00411BC6" w:rsidP="00411BC6">
      <w:pPr>
        <w:ind w:left="284" w:hanging="284"/>
        <w:jc w:val="both"/>
        <w:rPr>
          <w:rFonts w:cs="Arial"/>
          <w:b/>
          <w:sz w:val="18"/>
        </w:rPr>
      </w:pPr>
      <w:r>
        <w:rPr>
          <w:rFonts w:cs="Arial"/>
          <w:b/>
          <w:sz w:val="18"/>
        </w:rPr>
        <w:t>2.2</w:t>
      </w:r>
      <w:r>
        <w:rPr>
          <w:rFonts w:cs="Arial"/>
          <w:b/>
          <w:sz w:val="18"/>
        </w:rPr>
        <w:tab/>
        <w:t>Raccordement basse tension des appareils amovibles (rack, pupitre, petit appareillage...)</w:t>
      </w:r>
    </w:p>
    <w:p w14:paraId="0E926108" w14:textId="77777777" w:rsidR="00411BC6" w:rsidRDefault="00411BC6" w:rsidP="00411BC6">
      <w:pPr>
        <w:tabs>
          <w:tab w:val="left" w:pos="1440"/>
        </w:tabs>
        <w:jc w:val="both"/>
        <w:rPr>
          <w:rFonts w:cs="Arial"/>
          <w:sz w:val="18"/>
        </w:rPr>
      </w:pPr>
      <w:r>
        <w:rPr>
          <w:rFonts w:cs="Arial"/>
          <w:sz w:val="18"/>
        </w:rPr>
        <w:t>L'utilisation du fil scindex est interdite.</w:t>
      </w:r>
    </w:p>
    <w:p w14:paraId="20A13884" w14:textId="77777777" w:rsidR="00411BC6" w:rsidRDefault="00411BC6" w:rsidP="00411BC6">
      <w:pPr>
        <w:tabs>
          <w:tab w:val="left" w:pos="1440"/>
        </w:tabs>
        <w:jc w:val="both"/>
        <w:rPr>
          <w:rFonts w:cs="Arial"/>
          <w:sz w:val="18"/>
        </w:rPr>
      </w:pPr>
      <w:r>
        <w:rPr>
          <w:rFonts w:cs="Arial"/>
          <w:sz w:val="18"/>
        </w:rPr>
        <w:t>Tous les appareils doivent être alimentés par câble comportant un conducteur de protection incorporé.</w:t>
      </w:r>
    </w:p>
    <w:p w14:paraId="6401D3CD" w14:textId="77777777" w:rsidR="00411BC6" w:rsidRDefault="00411BC6" w:rsidP="00411BC6">
      <w:pPr>
        <w:tabs>
          <w:tab w:val="left" w:pos="1440"/>
        </w:tabs>
        <w:jc w:val="both"/>
        <w:rPr>
          <w:rFonts w:cs="Arial"/>
          <w:sz w:val="18"/>
        </w:rPr>
      </w:pPr>
      <w:r>
        <w:rPr>
          <w:rFonts w:cs="Arial"/>
          <w:sz w:val="18"/>
        </w:rPr>
        <w:t>Lorsqu'il est fait usage de connecteurs, les parties nues sous-tension doivent être inaccessibles.</w:t>
      </w:r>
    </w:p>
    <w:p w14:paraId="352753FD" w14:textId="77777777" w:rsidR="00411BC6" w:rsidRDefault="00411BC6" w:rsidP="00411BC6">
      <w:pPr>
        <w:tabs>
          <w:tab w:val="left" w:pos="1440"/>
        </w:tabs>
        <w:jc w:val="both"/>
        <w:rPr>
          <w:rFonts w:cs="Arial"/>
          <w:sz w:val="18"/>
        </w:rPr>
      </w:pPr>
    </w:p>
    <w:p w14:paraId="40CDD5B2" w14:textId="77777777" w:rsidR="00411BC6" w:rsidRDefault="00411BC6" w:rsidP="00411BC6">
      <w:pPr>
        <w:ind w:left="284" w:hanging="284"/>
        <w:jc w:val="both"/>
        <w:rPr>
          <w:rFonts w:cs="Arial"/>
          <w:b/>
          <w:sz w:val="18"/>
        </w:rPr>
      </w:pPr>
      <w:r>
        <w:rPr>
          <w:rFonts w:cs="Arial"/>
          <w:b/>
          <w:sz w:val="18"/>
        </w:rPr>
        <w:t>2.3</w:t>
      </w:r>
      <w:r>
        <w:rPr>
          <w:rFonts w:cs="Arial"/>
          <w:b/>
          <w:sz w:val="18"/>
        </w:rPr>
        <w:tab/>
        <w:t>Isolement</w:t>
      </w:r>
    </w:p>
    <w:p w14:paraId="338BDDC3" w14:textId="77777777" w:rsidR="00411BC6" w:rsidRDefault="00411BC6" w:rsidP="00411BC6">
      <w:pPr>
        <w:tabs>
          <w:tab w:val="left" w:pos="1440"/>
        </w:tabs>
        <w:jc w:val="both"/>
        <w:rPr>
          <w:rFonts w:cs="Arial"/>
          <w:sz w:val="18"/>
        </w:rPr>
      </w:pPr>
      <w:r>
        <w:rPr>
          <w:rFonts w:cs="Arial"/>
          <w:sz w:val="18"/>
        </w:rPr>
        <w:t xml:space="preserve">Les circuits basse tension auront un isolement supérieur à </w:t>
      </w:r>
      <w:smartTag w:uri="urn:schemas-microsoft-com:office:smarttags" w:element="metricconverter">
        <w:smartTagPr>
          <w:attr w:name="ProductID" w:val="0,5 M"/>
        </w:smartTagPr>
        <w:r>
          <w:rPr>
            <w:rFonts w:cs="Arial"/>
            <w:sz w:val="18"/>
          </w:rPr>
          <w:t>0,5 M</w:t>
        </w:r>
      </w:smartTag>
      <w:r>
        <w:rPr>
          <w:rFonts w:cs="Arial"/>
          <w:sz w:val="18"/>
        </w:rPr>
        <w:fldChar w:fldCharType="begin"/>
      </w:r>
      <w:r>
        <w:rPr>
          <w:rFonts w:cs="Arial"/>
          <w:sz w:val="18"/>
        </w:rPr>
        <w:instrText>SYMBOL 87 \f "Symbol"</w:instrText>
      </w:r>
      <w:r>
        <w:rPr>
          <w:rFonts w:cs="Arial"/>
          <w:sz w:val="18"/>
        </w:rPr>
        <w:fldChar w:fldCharType="end"/>
      </w:r>
      <w:r>
        <w:rPr>
          <w:rFonts w:cs="Arial"/>
          <w:sz w:val="18"/>
        </w:rPr>
        <w:t xml:space="preserve"> sous 500 V continu.</w:t>
      </w:r>
    </w:p>
    <w:p w14:paraId="17C7625A" w14:textId="77777777" w:rsidR="00411BC6" w:rsidRDefault="00411BC6" w:rsidP="00411BC6">
      <w:pPr>
        <w:tabs>
          <w:tab w:val="left" w:pos="1440"/>
        </w:tabs>
        <w:jc w:val="both"/>
        <w:rPr>
          <w:rFonts w:cs="Arial"/>
          <w:sz w:val="18"/>
        </w:rPr>
      </w:pPr>
    </w:p>
    <w:p w14:paraId="5714C85F" w14:textId="77777777" w:rsidR="00411BC6" w:rsidRDefault="00411BC6" w:rsidP="00411BC6">
      <w:pPr>
        <w:ind w:left="284" w:hanging="284"/>
        <w:jc w:val="both"/>
        <w:rPr>
          <w:rFonts w:cs="Arial"/>
          <w:b/>
          <w:sz w:val="18"/>
        </w:rPr>
      </w:pPr>
      <w:r>
        <w:rPr>
          <w:rFonts w:cs="Arial"/>
          <w:b/>
          <w:sz w:val="18"/>
        </w:rPr>
        <w:t>2.4</w:t>
      </w:r>
      <w:r>
        <w:rPr>
          <w:rFonts w:cs="Arial"/>
          <w:b/>
          <w:sz w:val="18"/>
        </w:rPr>
        <w:tab/>
        <w:t>Risques d'incendie</w:t>
      </w:r>
    </w:p>
    <w:p w14:paraId="5357CEC2" w14:textId="77777777" w:rsidR="00411BC6" w:rsidRDefault="00411BC6" w:rsidP="00411BC6">
      <w:pPr>
        <w:tabs>
          <w:tab w:val="left" w:pos="1440"/>
        </w:tabs>
        <w:jc w:val="both"/>
        <w:rPr>
          <w:rFonts w:cs="Arial"/>
          <w:sz w:val="18"/>
        </w:rPr>
      </w:pPr>
      <w:r>
        <w:rPr>
          <w:rFonts w:cs="Arial"/>
          <w:sz w:val="18"/>
        </w:rPr>
        <w:t>Si le diélectrique est combustible, il est obligatoire de disposer d'une sécurité conforme aux prescriptions du décret du 14.11.88,   article 42.4.</w:t>
      </w:r>
    </w:p>
    <w:p w14:paraId="6AA3D80B" w14:textId="77777777" w:rsidR="00411BC6" w:rsidRDefault="00411BC6" w:rsidP="00411BC6">
      <w:pPr>
        <w:tabs>
          <w:tab w:val="left" w:pos="1440"/>
        </w:tabs>
        <w:jc w:val="both"/>
        <w:rPr>
          <w:rFonts w:cs="Arial"/>
          <w:sz w:val="18"/>
        </w:rPr>
      </w:pPr>
      <w:r>
        <w:rPr>
          <w:rFonts w:cs="Arial"/>
          <w:sz w:val="18"/>
        </w:rPr>
        <w:t>Pour les transformateurs ou autre appareillage contenant un diélectrique liquide, l'usage du PCB (pyralène) est interdit.</w:t>
      </w:r>
    </w:p>
    <w:p w14:paraId="2AA40998" w14:textId="77777777" w:rsidR="00411BC6" w:rsidRDefault="00411BC6" w:rsidP="00411BC6">
      <w:pPr>
        <w:tabs>
          <w:tab w:val="left" w:pos="1440"/>
        </w:tabs>
        <w:jc w:val="both"/>
        <w:rPr>
          <w:rFonts w:cs="Arial"/>
          <w:sz w:val="18"/>
        </w:rPr>
      </w:pPr>
    </w:p>
    <w:p w14:paraId="7210DFC3" w14:textId="77777777" w:rsidR="00411BC6" w:rsidRDefault="00411BC6" w:rsidP="00411BC6">
      <w:pPr>
        <w:rPr>
          <w:rFonts w:cs="Arial"/>
          <w:b/>
          <w:u w:val="single"/>
        </w:rPr>
      </w:pPr>
      <w:r>
        <w:rPr>
          <w:rFonts w:cs="Arial"/>
          <w:b/>
          <w:u w:val="single"/>
        </w:rPr>
        <w:t>3. DISPOSITIONS PARTICULIERES</w:t>
      </w:r>
    </w:p>
    <w:p w14:paraId="0C6529FD" w14:textId="77777777" w:rsidR="00411BC6" w:rsidRDefault="00411BC6" w:rsidP="00411BC6">
      <w:pPr>
        <w:ind w:left="284" w:hanging="284"/>
        <w:jc w:val="both"/>
        <w:rPr>
          <w:rFonts w:cs="Arial"/>
          <w:b/>
          <w:sz w:val="18"/>
        </w:rPr>
      </w:pPr>
      <w:r>
        <w:rPr>
          <w:rFonts w:cs="Arial"/>
          <w:b/>
          <w:sz w:val="18"/>
        </w:rPr>
        <w:t>3.1</w:t>
      </w:r>
      <w:r>
        <w:rPr>
          <w:rFonts w:cs="Arial"/>
          <w:b/>
          <w:sz w:val="18"/>
        </w:rPr>
        <w:tab/>
        <w:t>Point de coupure</w:t>
      </w:r>
    </w:p>
    <w:p w14:paraId="200882FD" w14:textId="77777777" w:rsidR="00411BC6" w:rsidRDefault="00411BC6" w:rsidP="00411BC6">
      <w:pPr>
        <w:tabs>
          <w:tab w:val="left" w:pos="1440"/>
        </w:tabs>
        <w:jc w:val="both"/>
        <w:rPr>
          <w:rFonts w:cs="Arial"/>
          <w:sz w:val="18"/>
        </w:rPr>
      </w:pPr>
      <w:r>
        <w:rPr>
          <w:rFonts w:cs="Arial"/>
          <w:sz w:val="18"/>
        </w:rPr>
        <w:t>Chaque installation aura un point de coupure électrique accessible et balisé.</w:t>
      </w:r>
    </w:p>
    <w:p w14:paraId="0195E09B" w14:textId="77777777" w:rsidR="00411BC6" w:rsidRDefault="00411BC6" w:rsidP="00411BC6">
      <w:pPr>
        <w:tabs>
          <w:tab w:val="left" w:pos="1440"/>
        </w:tabs>
        <w:jc w:val="both"/>
        <w:rPr>
          <w:rFonts w:cs="Arial"/>
          <w:sz w:val="18"/>
        </w:rPr>
      </w:pPr>
    </w:p>
    <w:p w14:paraId="6DD652BA" w14:textId="77777777" w:rsidR="00411BC6" w:rsidRDefault="00411BC6" w:rsidP="00411BC6">
      <w:pPr>
        <w:ind w:left="284" w:hanging="284"/>
        <w:jc w:val="both"/>
        <w:rPr>
          <w:rFonts w:cs="Arial"/>
          <w:b/>
          <w:sz w:val="18"/>
        </w:rPr>
      </w:pPr>
      <w:r>
        <w:rPr>
          <w:rFonts w:cs="Arial"/>
          <w:b/>
          <w:sz w:val="18"/>
        </w:rPr>
        <w:t>3.2</w:t>
      </w:r>
      <w:r>
        <w:rPr>
          <w:rFonts w:cs="Arial"/>
          <w:b/>
          <w:sz w:val="18"/>
        </w:rPr>
        <w:tab/>
        <w:t>Renseignements à fournir</w:t>
      </w:r>
    </w:p>
    <w:p w14:paraId="5230A128" w14:textId="77777777" w:rsidR="00411BC6" w:rsidRDefault="00411BC6" w:rsidP="00411BC6">
      <w:pPr>
        <w:tabs>
          <w:tab w:val="left" w:pos="1440"/>
        </w:tabs>
        <w:jc w:val="both"/>
        <w:rPr>
          <w:rFonts w:cs="Arial"/>
          <w:sz w:val="18"/>
        </w:rPr>
      </w:pPr>
      <w:r>
        <w:rPr>
          <w:rFonts w:cs="Arial"/>
          <w:sz w:val="18"/>
        </w:rPr>
        <w:t>Le constructeur précisera avant la mise en fabrication la valeur de la tension d'alimentation, la puissance maximum et si des précautions particulières doivent être prises en cas de manque de tension ou microcoupure.</w:t>
      </w:r>
    </w:p>
    <w:p w14:paraId="2EA35D04" w14:textId="77777777" w:rsidR="00411BC6" w:rsidRDefault="00411BC6" w:rsidP="00411BC6">
      <w:pPr>
        <w:tabs>
          <w:tab w:val="left" w:pos="1440"/>
        </w:tabs>
        <w:jc w:val="both"/>
        <w:rPr>
          <w:rFonts w:cs="Arial"/>
          <w:sz w:val="18"/>
        </w:rPr>
      </w:pPr>
    </w:p>
    <w:p w14:paraId="4C3421FE" w14:textId="77777777" w:rsidR="00411BC6" w:rsidRDefault="00411BC6" w:rsidP="00411BC6">
      <w:pPr>
        <w:ind w:left="284" w:hanging="284"/>
        <w:jc w:val="both"/>
        <w:rPr>
          <w:rFonts w:cs="Arial"/>
          <w:b/>
          <w:sz w:val="18"/>
        </w:rPr>
      </w:pPr>
      <w:r>
        <w:rPr>
          <w:rFonts w:cs="Arial"/>
          <w:b/>
          <w:sz w:val="18"/>
        </w:rPr>
        <w:t>3.3</w:t>
      </w:r>
      <w:r>
        <w:rPr>
          <w:rFonts w:cs="Arial"/>
          <w:b/>
          <w:sz w:val="18"/>
        </w:rPr>
        <w:tab/>
        <w:t>Notices et schémas</w:t>
      </w:r>
    </w:p>
    <w:p w14:paraId="0708E851" w14:textId="77777777" w:rsidR="00411BC6" w:rsidRDefault="00411BC6" w:rsidP="00411BC6">
      <w:pPr>
        <w:tabs>
          <w:tab w:val="left" w:pos="1440"/>
        </w:tabs>
        <w:jc w:val="both"/>
        <w:rPr>
          <w:rFonts w:cs="Arial"/>
          <w:sz w:val="18"/>
        </w:rPr>
      </w:pPr>
      <w:r>
        <w:rPr>
          <w:rFonts w:cs="Arial"/>
          <w:sz w:val="18"/>
        </w:rPr>
        <w:t xml:space="preserve">Il sera fourni avec l'appareil ou l'équipement un plan d'implantation, les schémas de câblage puissance et commande avec la valeur de réglage des différentes protections conforme à la réalisation, une notice d'utilisation et de première intervention. Ces documents seront en </w:t>
      </w:r>
      <w:r>
        <w:rPr>
          <w:rFonts w:cs="Arial"/>
          <w:b/>
          <w:sz w:val="18"/>
          <w:u w:val="single"/>
        </w:rPr>
        <w:t>FRANCAIS</w:t>
      </w:r>
      <w:r>
        <w:rPr>
          <w:rFonts w:cs="Arial"/>
          <w:sz w:val="18"/>
        </w:rPr>
        <w:t>.</w:t>
      </w:r>
    </w:p>
    <w:p w14:paraId="7BC51322" w14:textId="77777777" w:rsidR="00411BC6" w:rsidRDefault="00411BC6" w:rsidP="00411BC6">
      <w:pPr>
        <w:tabs>
          <w:tab w:val="left" w:pos="1440"/>
        </w:tabs>
        <w:jc w:val="both"/>
        <w:rPr>
          <w:rFonts w:cs="Arial"/>
          <w:sz w:val="18"/>
        </w:rPr>
      </w:pPr>
    </w:p>
    <w:p w14:paraId="527C09E5" w14:textId="77777777" w:rsidR="00411BC6" w:rsidRDefault="00411BC6" w:rsidP="00411BC6">
      <w:pPr>
        <w:ind w:left="284" w:hanging="284"/>
        <w:jc w:val="both"/>
        <w:rPr>
          <w:rFonts w:cs="Arial"/>
          <w:b/>
          <w:sz w:val="18"/>
        </w:rPr>
      </w:pPr>
      <w:r>
        <w:rPr>
          <w:rFonts w:cs="Arial"/>
          <w:b/>
          <w:sz w:val="18"/>
        </w:rPr>
        <w:t>3.4</w:t>
      </w:r>
      <w:r>
        <w:rPr>
          <w:rFonts w:cs="Arial"/>
          <w:b/>
          <w:sz w:val="18"/>
        </w:rPr>
        <w:tab/>
        <w:t>Contrôle avant mise en service</w:t>
      </w:r>
    </w:p>
    <w:p w14:paraId="7B946A7C" w14:textId="77777777" w:rsidR="00411BC6" w:rsidRDefault="00411BC6" w:rsidP="00411BC6">
      <w:pPr>
        <w:jc w:val="both"/>
        <w:rPr>
          <w:rFonts w:cs="Arial"/>
          <w:sz w:val="18"/>
        </w:rPr>
      </w:pPr>
      <w:r>
        <w:rPr>
          <w:rFonts w:cs="Arial"/>
          <w:sz w:val="18"/>
        </w:rPr>
        <w:t xml:space="preserve">Toutes les installations ou équipements feront l'objet d'un contrôle à l'initiative du </w:t>
      </w:r>
      <w:r>
        <w:rPr>
          <w:rFonts w:cs="Arial"/>
          <w:b/>
          <w:sz w:val="18"/>
        </w:rPr>
        <w:t>CEA/Grenoble</w:t>
      </w:r>
      <w:r>
        <w:rPr>
          <w:rFonts w:cs="Arial"/>
          <w:sz w:val="18"/>
        </w:rPr>
        <w:t xml:space="preserve"> par un organisme agréé.</w:t>
      </w:r>
    </w:p>
    <w:p w14:paraId="07C5FE27" w14:textId="77777777" w:rsidR="00411BC6" w:rsidRDefault="00411BC6" w:rsidP="00411BC6">
      <w:pPr>
        <w:jc w:val="both"/>
        <w:rPr>
          <w:rFonts w:cs="Arial"/>
          <w:sz w:val="18"/>
        </w:rPr>
      </w:pPr>
      <w:r>
        <w:rPr>
          <w:rFonts w:cs="Arial"/>
          <w:sz w:val="18"/>
        </w:rPr>
        <w:t>Toute anomalie signalée sera corrigée par le fournisseur sans que celui-ci puisse argumenter une quelconque indemnité.</w:t>
      </w:r>
    </w:p>
    <w:p w14:paraId="51B3CF3F" w14:textId="77777777" w:rsidR="00411BC6" w:rsidRDefault="00411BC6" w:rsidP="00411BC6">
      <w:pPr>
        <w:jc w:val="both"/>
        <w:rPr>
          <w:rFonts w:cs="Arial"/>
          <w:sz w:val="18"/>
        </w:rPr>
      </w:pPr>
    </w:p>
    <w:p w14:paraId="7A227CC0" w14:textId="77777777" w:rsidR="00411BC6" w:rsidRDefault="00411BC6" w:rsidP="00411BC6">
      <w:pPr>
        <w:jc w:val="center"/>
        <w:rPr>
          <w:rFonts w:cs="Arial"/>
          <w:sz w:val="18"/>
        </w:rPr>
      </w:pPr>
      <w:r>
        <w:rPr>
          <w:rFonts w:cs="Arial"/>
          <w:sz w:val="18"/>
        </w:rPr>
        <w:t>*******</w:t>
      </w:r>
    </w:p>
    <w:p w14:paraId="1818BBED" w14:textId="77777777" w:rsidR="00411BC6" w:rsidRDefault="00411BC6" w:rsidP="00411BC6">
      <w:pPr>
        <w:rPr>
          <w:rFonts w:cs="Arial"/>
          <w:sz w:val="18"/>
        </w:rPr>
        <w:sectPr w:rsidR="00411BC6" w:rsidSect="00884628">
          <w:headerReference w:type="default" r:id="rId21"/>
          <w:footerReference w:type="default" r:id="rId22"/>
          <w:pgSz w:w="11906" w:h="16838"/>
          <w:pgMar w:top="719" w:right="1418" w:bottom="1079" w:left="1418" w:header="720" w:footer="720" w:gutter="0"/>
          <w:pgNumType w:start="1"/>
          <w:cols w:space="720"/>
        </w:sectPr>
      </w:pPr>
    </w:p>
    <w:p w14:paraId="07EE356A" w14:textId="77777777" w:rsidR="00411BC6" w:rsidRPr="004657DD" w:rsidRDefault="00411BC6" w:rsidP="00411BC6">
      <w:pPr>
        <w:rPr>
          <w:rFonts w:cs="Arial"/>
          <w:bCs/>
          <w:color w:val="000000"/>
          <w:szCs w:val="22"/>
        </w:rPr>
      </w:pPr>
    </w:p>
    <w:p w14:paraId="5883CD77" w14:textId="26133709"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bookmarkStart w:id="91" w:name="_Toc496684292"/>
      <w:bookmarkStart w:id="92" w:name="_Toc8494172"/>
      <w:bookmarkStart w:id="93" w:name="_Toc208973627"/>
      <w:r w:rsidRPr="00CC0B72">
        <w:rPr>
          <w:b/>
          <w:szCs w:val="22"/>
        </w:rPr>
        <w:t xml:space="preserve">ANNEXE n° </w:t>
      </w:r>
      <w:r w:rsidR="00356144">
        <w:rPr>
          <w:b/>
          <w:szCs w:val="22"/>
        </w:rPr>
        <w:t>3</w:t>
      </w:r>
      <w:r w:rsidRPr="00CC0B72">
        <w:rPr>
          <w:b/>
          <w:szCs w:val="22"/>
        </w:rPr>
        <w:t xml:space="preserve"> </w:t>
      </w:r>
    </w:p>
    <w:p w14:paraId="536E43A4" w14:textId="77777777"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CC0B72">
        <w:rPr>
          <w:b/>
          <w:szCs w:val="22"/>
        </w:rPr>
        <w:t>FICHE DE MODIFICATION</w:t>
      </w:r>
      <w:bookmarkEnd w:id="91"/>
      <w:bookmarkEnd w:id="92"/>
      <w:bookmarkEnd w:id="93"/>
    </w:p>
    <w:p w14:paraId="4825DC9E" w14:textId="77777777" w:rsidR="00411BC6" w:rsidRDefault="00411BC6" w:rsidP="00411BC6">
      <w:pPr>
        <w:tabs>
          <w:tab w:val="left" w:leader="dot" w:pos="5103"/>
          <w:tab w:val="left" w:pos="5954"/>
          <w:tab w:val="right" w:leader="dot" w:pos="9356"/>
        </w:tabs>
        <w:rPr>
          <w:u w:val="single"/>
        </w:rPr>
      </w:pPr>
    </w:p>
    <w:p w14:paraId="6F8D84C5" w14:textId="77777777" w:rsidR="00411BC6" w:rsidRDefault="00411BC6" w:rsidP="00411BC6">
      <w:pPr>
        <w:tabs>
          <w:tab w:val="left" w:leader="dot" w:pos="5103"/>
          <w:tab w:val="left" w:pos="5954"/>
          <w:tab w:val="right" w:leader="dot" w:pos="9356"/>
        </w:tabs>
        <w:rPr>
          <w:u w:val="single"/>
        </w:rPr>
      </w:pPr>
    </w:p>
    <w:p w14:paraId="232B5E92" w14:textId="77777777" w:rsidR="00411BC6" w:rsidRPr="0070057C" w:rsidRDefault="00411BC6" w:rsidP="00411BC6">
      <w:pPr>
        <w:tabs>
          <w:tab w:val="left" w:leader="dot" w:pos="5103"/>
          <w:tab w:val="left" w:pos="5954"/>
          <w:tab w:val="right" w:leader="dot" w:pos="9356"/>
        </w:tabs>
        <w:rPr>
          <w:rFonts w:cs="Arial"/>
          <w:szCs w:val="22"/>
        </w:rPr>
      </w:pPr>
      <w:r w:rsidRPr="0070057C">
        <w:rPr>
          <w:rFonts w:cs="Arial"/>
          <w:szCs w:val="22"/>
          <w:u w:val="single"/>
        </w:rPr>
        <w:t>N° de Fiche</w:t>
      </w:r>
      <w:r w:rsidRPr="0070057C">
        <w:rPr>
          <w:rFonts w:cs="Arial"/>
          <w:szCs w:val="22"/>
        </w:rPr>
        <w:t xml:space="preserve"> : </w:t>
      </w:r>
      <w:r w:rsidRPr="0070057C">
        <w:rPr>
          <w:rFonts w:cs="Arial"/>
          <w:szCs w:val="22"/>
        </w:rPr>
        <w:tab/>
      </w:r>
      <w:r w:rsidRPr="0070057C">
        <w:rPr>
          <w:rFonts w:cs="Arial"/>
          <w:szCs w:val="22"/>
        </w:rPr>
        <w:tab/>
      </w:r>
      <w:r w:rsidRPr="0070057C">
        <w:rPr>
          <w:rFonts w:cs="Arial"/>
          <w:szCs w:val="22"/>
          <w:u w:val="single"/>
        </w:rPr>
        <w:t>Indice</w:t>
      </w:r>
      <w:r w:rsidRPr="0070057C">
        <w:rPr>
          <w:rFonts w:cs="Arial"/>
          <w:szCs w:val="22"/>
        </w:rPr>
        <w:t xml:space="preserve"> : </w:t>
      </w:r>
      <w:r w:rsidRPr="0070057C">
        <w:rPr>
          <w:rFonts w:cs="Arial"/>
          <w:szCs w:val="22"/>
        </w:rPr>
        <w:tab/>
      </w:r>
    </w:p>
    <w:p w14:paraId="51D7DB2F"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Fiche créée le</w:t>
      </w:r>
      <w:r w:rsidRPr="0070057C">
        <w:rPr>
          <w:rFonts w:cs="Arial"/>
          <w:sz w:val="22"/>
          <w:szCs w:val="22"/>
        </w:rPr>
        <w:t xml:space="preserve"> : </w:t>
      </w:r>
      <w:r w:rsidRPr="0070057C">
        <w:rPr>
          <w:rFonts w:cs="Arial"/>
          <w:sz w:val="22"/>
          <w:szCs w:val="22"/>
        </w:rPr>
        <w:tab/>
      </w:r>
    </w:p>
    <w:p w14:paraId="6100733D"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Demandeur de la modification</w:t>
      </w:r>
      <w:r w:rsidRPr="0070057C">
        <w:rPr>
          <w:rFonts w:cs="Arial"/>
          <w:sz w:val="22"/>
          <w:szCs w:val="22"/>
        </w:rPr>
        <w:t xml:space="preserve"> : </w:t>
      </w:r>
      <w:r w:rsidRPr="0070057C">
        <w:rPr>
          <w:rFonts w:cs="Arial"/>
          <w:sz w:val="22"/>
          <w:szCs w:val="22"/>
        </w:rPr>
        <w:tab/>
      </w:r>
    </w:p>
    <w:p w14:paraId="6951CAD7" w14:textId="77777777" w:rsidR="00411BC6" w:rsidRPr="0070057C" w:rsidRDefault="00411BC6" w:rsidP="00411BC6">
      <w:pPr>
        <w:tabs>
          <w:tab w:val="left" w:pos="6521"/>
          <w:tab w:val="right" w:leader="dot" w:pos="9356"/>
        </w:tabs>
        <w:rPr>
          <w:rFonts w:cs="Arial"/>
          <w:szCs w:val="22"/>
        </w:rPr>
      </w:pPr>
    </w:p>
    <w:p w14:paraId="01DF9897" w14:textId="77777777" w:rsidR="00411BC6" w:rsidRPr="0070057C" w:rsidRDefault="00411BC6" w:rsidP="00411BC6">
      <w:pPr>
        <w:pStyle w:val="En-tte"/>
        <w:tabs>
          <w:tab w:val="left" w:leader="dot" w:pos="4253"/>
          <w:tab w:val="left" w:pos="4536"/>
          <w:tab w:val="right" w:leader="dot" w:pos="9356"/>
        </w:tabs>
        <w:spacing w:before="120"/>
        <w:rPr>
          <w:rFonts w:cs="Arial"/>
          <w:sz w:val="22"/>
          <w:szCs w:val="22"/>
        </w:rPr>
      </w:pPr>
      <w:r w:rsidRPr="0070057C">
        <w:rPr>
          <w:rFonts w:cs="Arial"/>
          <w:sz w:val="22"/>
          <w:szCs w:val="22"/>
          <w:u w:val="single"/>
        </w:rPr>
        <w:t>N° Marché</w:t>
      </w:r>
      <w:r w:rsidRPr="0070057C">
        <w:rPr>
          <w:rFonts w:cs="Arial"/>
          <w:sz w:val="22"/>
          <w:szCs w:val="22"/>
        </w:rPr>
        <w:t> :</w:t>
      </w:r>
      <w:r w:rsidRPr="0070057C">
        <w:rPr>
          <w:rFonts w:cs="Arial"/>
          <w:sz w:val="22"/>
          <w:szCs w:val="22"/>
        </w:rPr>
        <w:tab/>
      </w:r>
      <w:r w:rsidRPr="0070057C">
        <w:rPr>
          <w:rFonts w:cs="Arial"/>
          <w:sz w:val="22"/>
          <w:szCs w:val="22"/>
          <w:u w:val="single"/>
        </w:rPr>
        <w:t>Fournisseur</w:t>
      </w:r>
      <w:r w:rsidRPr="0070057C">
        <w:rPr>
          <w:rFonts w:cs="Arial"/>
          <w:sz w:val="22"/>
          <w:szCs w:val="22"/>
        </w:rPr>
        <w:t xml:space="preserve"> : </w:t>
      </w:r>
      <w:r w:rsidRPr="0070057C">
        <w:rPr>
          <w:rFonts w:cs="Arial"/>
          <w:sz w:val="22"/>
          <w:szCs w:val="22"/>
        </w:rPr>
        <w:tab/>
      </w:r>
    </w:p>
    <w:p w14:paraId="79ED7D58"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Objet du marché</w:t>
      </w:r>
      <w:r w:rsidRPr="0070057C">
        <w:rPr>
          <w:rFonts w:cs="Arial"/>
          <w:sz w:val="22"/>
          <w:szCs w:val="22"/>
        </w:rPr>
        <w:t xml:space="preserve"> : </w:t>
      </w:r>
      <w:r w:rsidRPr="0070057C">
        <w:rPr>
          <w:rFonts w:cs="Arial"/>
          <w:sz w:val="22"/>
          <w:szCs w:val="22"/>
        </w:rPr>
        <w:tab/>
      </w:r>
    </w:p>
    <w:p w14:paraId="26EE846C" w14:textId="77777777" w:rsidR="00411BC6" w:rsidRPr="0070057C" w:rsidRDefault="00411BC6" w:rsidP="00411BC6">
      <w:pPr>
        <w:pStyle w:val="En-tte"/>
        <w:tabs>
          <w:tab w:val="left" w:pos="3686"/>
          <w:tab w:val="right" w:leader="dot" w:pos="9356"/>
        </w:tabs>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709"/>
      </w:tblGrid>
      <w:tr w:rsidR="00411BC6" w:rsidRPr="0070057C" w14:paraId="48923FD2" w14:textId="77777777" w:rsidTr="0048257F">
        <w:tc>
          <w:tcPr>
            <w:tcW w:w="9709" w:type="dxa"/>
          </w:tcPr>
          <w:p w14:paraId="275AD98F" w14:textId="77777777" w:rsidR="00411BC6" w:rsidRPr="0070057C" w:rsidRDefault="00411BC6" w:rsidP="0048257F">
            <w:pPr>
              <w:pStyle w:val="En-tte"/>
              <w:tabs>
                <w:tab w:val="left" w:pos="4536"/>
                <w:tab w:val="right" w:leader="dot" w:pos="9356"/>
              </w:tabs>
              <w:spacing w:before="120"/>
              <w:ind w:right="-778"/>
              <w:rPr>
                <w:rFonts w:cs="Arial"/>
                <w:sz w:val="22"/>
                <w:szCs w:val="22"/>
              </w:rPr>
            </w:pPr>
            <w:r w:rsidRPr="0070057C">
              <w:rPr>
                <w:rFonts w:cs="Arial"/>
                <w:sz w:val="22"/>
                <w:szCs w:val="22"/>
                <w:u w:val="single"/>
              </w:rPr>
              <w:t xml:space="preserve">NATURE DE </w:t>
            </w:r>
            <w:smartTag w:uri="urn:schemas-microsoft-com:office:smarttags" w:element="country-region">
              <w:smartTagPr>
                <w:attr w:name="ProductID" w:val="LA MODIFICATION DEMANDEE"/>
              </w:smartTagPr>
              <w:r w:rsidRPr="0070057C">
                <w:rPr>
                  <w:rFonts w:cs="Arial"/>
                  <w:sz w:val="22"/>
                  <w:szCs w:val="22"/>
                  <w:u w:val="single"/>
                </w:rPr>
                <w:t>LA MODIFICATION DEMANDEE</w:t>
              </w:r>
            </w:smartTag>
            <w:r w:rsidRPr="0070057C">
              <w:rPr>
                <w:rFonts w:cs="Arial"/>
                <w:sz w:val="22"/>
                <w:szCs w:val="22"/>
              </w:rPr>
              <w:t> :</w:t>
            </w:r>
            <w:r w:rsidRPr="0070057C">
              <w:rPr>
                <w:rFonts w:cs="Arial"/>
                <w:sz w:val="22"/>
                <w:szCs w:val="22"/>
              </w:rPr>
              <w:tab/>
            </w:r>
            <w:r w:rsidRPr="0070057C">
              <w:rPr>
                <w:rFonts w:cs="Arial"/>
                <w:sz w:val="22"/>
                <w:szCs w:val="22"/>
              </w:rPr>
              <w:tab/>
            </w:r>
          </w:p>
          <w:p w14:paraId="635910DF"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AE9379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100784D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B80CB75"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70A11AE"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85539AC" w14:textId="77777777" w:rsidR="00411BC6" w:rsidRPr="0070057C" w:rsidRDefault="00411BC6" w:rsidP="0048257F">
            <w:pPr>
              <w:pStyle w:val="En-tte"/>
              <w:tabs>
                <w:tab w:val="left" w:pos="3686"/>
                <w:tab w:val="right" w:leader="dot" w:pos="9356"/>
              </w:tabs>
              <w:spacing w:before="120"/>
              <w:ind w:right="-778"/>
              <w:rPr>
                <w:rFonts w:cs="Arial"/>
                <w:sz w:val="22"/>
                <w:szCs w:val="22"/>
              </w:rPr>
            </w:pPr>
          </w:p>
        </w:tc>
      </w:tr>
    </w:tbl>
    <w:p w14:paraId="2DA727F1" w14:textId="77777777" w:rsidR="00411BC6" w:rsidRPr="0070057C" w:rsidRDefault="00411BC6" w:rsidP="00411BC6">
      <w:pPr>
        <w:pStyle w:val="En-tte"/>
        <w:tabs>
          <w:tab w:val="left" w:pos="5387"/>
          <w:tab w:val="right" w:leader="underscore" w:pos="8789"/>
        </w:tabs>
        <w:spacing w:before="120"/>
        <w:rPr>
          <w:rFonts w:cs="Arial"/>
          <w:sz w:val="22"/>
          <w:szCs w:val="22"/>
          <w:u w:val="single"/>
        </w:rPr>
      </w:pPr>
    </w:p>
    <w:p w14:paraId="00B41B6D" w14:textId="77777777" w:rsidR="00411BC6" w:rsidRPr="0070057C" w:rsidRDefault="00411BC6" w:rsidP="00411BC6">
      <w:pPr>
        <w:pStyle w:val="En-tte"/>
        <w:tabs>
          <w:tab w:val="left" w:pos="5040"/>
          <w:tab w:val="right" w:leader="underscore" w:pos="8789"/>
        </w:tabs>
        <w:spacing w:before="120"/>
        <w:rPr>
          <w:rFonts w:cs="Arial"/>
          <w:sz w:val="22"/>
          <w:szCs w:val="22"/>
        </w:rPr>
      </w:pPr>
      <w:r w:rsidRPr="0070057C">
        <w:rPr>
          <w:rFonts w:cs="Arial"/>
          <w:sz w:val="22"/>
          <w:szCs w:val="22"/>
          <w:u w:val="single"/>
        </w:rPr>
        <w:t>COUT DE LA MODIFICATION</w:t>
      </w:r>
      <w:r>
        <w:rPr>
          <w:rStyle w:val="Appelnotedebasdep"/>
          <w:rFonts w:cs="Arial"/>
          <w:sz w:val="22"/>
          <w:szCs w:val="22"/>
        </w:rPr>
        <w:footnoteReference w:id="1"/>
      </w:r>
      <w:r w:rsidRPr="0070057C">
        <w:rPr>
          <w:rFonts w:cs="Arial"/>
          <w:sz w:val="22"/>
          <w:szCs w:val="22"/>
        </w:rPr>
        <w:t xml:space="preserve"> :</w:t>
      </w:r>
      <w:r>
        <w:rPr>
          <w:rFonts w:cs="Arial"/>
          <w:sz w:val="22"/>
          <w:szCs w:val="22"/>
        </w:rPr>
        <w:tab/>
      </w:r>
      <w:r>
        <w:rPr>
          <w:rFonts w:cs="Arial"/>
          <w:sz w:val="22"/>
          <w:szCs w:val="22"/>
        </w:rPr>
        <w:tab/>
      </w:r>
      <w:r w:rsidRPr="0070057C">
        <w:rPr>
          <w:rFonts w:cs="Arial"/>
          <w:sz w:val="22"/>
          <w:szCs w:val="22"/>
          <w:u w:val="single"/>
        </w:rPr>
        <w:t>INFLUENCE SUR LE PLANNING</w:t>
      </w:r>
      <w:r w:rsidRPr="0070057C">
        <w:rPr>
          <w:rFonts w:cs="Arial"/>
          <w:sz w:val="22"/>
          <w:szCs w:val="22"/>
        </w:rPr>
        <w:t> :</w:t>
      </w:r>
    </w:p>
    <w:p w14:paraId="188CD408"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DAEE98E"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A42F032"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25059D49"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36FBB4E" w14:textId="77777777" w:rsidR="00411BC6" w:rsidRPr="0070057C" w:rsidRDefault="00411BC6" w:rsidP="00411BC6">
      <w:pPr>
        <w:pStyle w:val="En-tte"/>
        <w:tabs>
          <w:tab w:val="clear" w:pos="9072"/>
          <w:tab w:val="right" w:leader="underscore" w:pos="4536"/>
          <w:tab w:val="left" w:pos="5040"/>
          <w:tab w:val="right" w:leader="underscore" w:pos="9356"/>
        </w:tabs>
        <w:spacing w:before="120"/>
        <w:rPr>
          <w:rFonts w:cs="Arial"/>
          <w:sz w:val="22"/>
          <w:szCs w:val="22"/>
        </w:rPr>
      </w:pPr>
      <w:r w:rsidRPr="0070057C">
        <w:rPr>
          <w:rFonts w:cs="Arial"/>
          <w:sz w:val="22"/>
          <w:szCs w:val="22"/>
        </w:rPr>
        <w:t xml:space="preserve">TOTAL : </w:t>
      </w:r>
      <w:r w:rsidRPr="0070057C">
        <w:rPr>
          <w:rFonts w:cs="Arial"/>
          <w:sz w:val="22"/>
          <w:szCs w:val="22"/>
        </w:rPr>
        <w:tab/>
      </w:r>
      <w:r w:rsidRPr="0070057C">
        <w:rPr>
          <w:rFonts w:cs="Arial"/>
          <w:sz w:val="22"/>
          <w:szCs w:val="22"/>
        </w:rPr>
        <w:tab/>
        <w:t xml:space="preserve">TOTAL : </w:t>
      </w:r>
      <w:r w:rsidRPr="0070057C">
        <w:rPr>
          <w:rFonts w:cs="Arial"/>
          <w:sz w:val="22"/>
          <w:szCs w:val="22"/>
        </w:rPr>
        <w:tab/>
      </w:r>
      <w:r w:rsidRPr="0070057C">
        <w:rPr>
          <w:rFonts w:cs="Arial"/>
          <w:sz w:val="22"/>
          <w:szCs w:val="22"/>
        </w:rPr>
        <w:tab/>
      </w:r>
    </w:p>
    <w:p w14:paraId="50718B9B" w14:textId="77777777" w:rsidR="00411BC6" w:rsidRPr="0070057C" w:rsidRDefault="00411BC6" w:rsidP="00411BC6">
      <w:pPr>
        <w:pStyle w:val="En-tte"/>
        <w:tabs>
          <w:tab w:val="left" w:pos="3686"/>
          <w:tab w:val="right" w:leader="underscore" w:pos="8789"/>
        </w:tabs>
        <w:spacing w:before="120"/>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568"/>
      </w:tblGrid>
      <w:tr w:rsidR="00411BC6" w:rsidRPr="0070057C" w14:paraId="64342C2E" w14:textId="77777777" w:rsidTr="0048257F">
        <w:tc>
          <w:tcPr>
            <w:tcW w:w="9568" w:type="dxa"/>
          </w:tcPr>
          <w:p w14:paraId="2F05A535" w14:textId="77777777" w:rsidR="00411BC6" w:rsidRPr="0070057C" w:rsidRDefault="00411BC6" w:rsidP="0048257F">
            <w:pPr>
              <w:pStyle w:val="En-tte"/>
              <w:tabs>
                <w:tab w:val="left" w:pos="3686"/>
                <w:tab w:val="right" w:leader="underscore" w:pos="8789"/>
              </w:tabs>
              <w:spacing w:before="120"/>
              <w:rPr>
                <w:rFonts w:cs="Arial"/>
                <w:sz w:val="22"/>
                <w:szCs w:val="22"/>
              </w:rPr>
            </w:pPr>
            <w:r w:rsidRPr="0070057C">
              <w:rPr>
                <w:rFonts w:cs="Arial"/>
                <w:sz w:val="22"/>
                <w:szCs w:val="22"/>
              </w:rPr>
              <w:t xml:space="preserve">APPROBATION DE </w:t>
            </w:r>
            <w:smartTag w:uri="urn:schemas-microsoft-com:office:smarttags" w:element="country-region">
              <w:smartTagPr>
                <w:attr w:name="ProductID" w:val="LA FICHE DE"/>
              </w:smartTagPr>
              <w:r w:rsidRPr="0070057C">
                <w:rPr>
                  <w:rFonts w:cs="Arial"/>
                  <w:sz w:val="22"/>
                  <w:szCs w:val="22"/>
                </w:rPr>
                <w:t>LA FICHE DE</w:t>
              </w:r>
            </w:smartTag>
            <w:r w:rsidRPr="0070057C">
              <w:rPr>
                <w:rFonts w:cs="Arial"/>
                <w:sz w:val="22"/>
                <w:szCs w:val="22"/>
              </w:rPr>
              <w:t xml:space="preserve"> MODIFICATION (Cette fiche n’est validée </w:t>
            </w:r>
            <w:r>
              <w:rPr>
                <w:rFonts w:cs="Arial"/>
                <w:sz w:val="22"/>
                <w:szCs w:val="22"/>
              </w:rPr>
              <w:t>que si elle est signée des deux</w:t>
            </w:r>
            <w:r w:rsidRPr="0070057C">
              <w:rPr>
                <w:rFonts w:cs="Arial"/>
                <w:sz w:val="22"/>
                <w:szCs w:val="22"/>
              </w:rPr>
              <w:t xml:space="preserve"> parties)</w:t>
            </w:r>
          </w:p>
          <w:p w14:paraId="069FAB50" w14:textId="4C1A001F" w:rsidR="00411BC6" w:rsidRPr="0070057C" w:rsidRDefault="00411BC6" w:rsidP="0048257F">
            <w:pPr>
              <w:pStyle w:val="En-tte"/>
              <w:tabs>
                <w:tab w:val="center" w:pos="3119"/>
                <w:tab w:val="center" w:pos="5670"/>
                <w:tab w:val="center" w:pos="8080"/>
              </w:tabs>
              <w:spacing w:before="120"/>
              <w:rPr>
                <w:rFonts w:cs="Arial"/>
                <w:sz w:val="22"/>
                <w:szCs w:val="22"/>
              </w:rPr>
            </w:pPr>
            <w:r w:rsidRPr="0070057C">
              <w:rPr>
                <w:rFonts w:cs="Arial"/>
                <w:sz w:val="22"/>
                <w:szCs w:val="22"/>
              </w:rPr>
              <w:tab/>
            </w:r>
            <w:r w:rsidRPr="0070057C">
              <w:rPr>
                <w:rFonts w:cs="Arial"/>
                <w:sz w:val="22"/>
                <w:szCs w:val="22"/>
                <w:u w:val="single"/>
              </w:rPr>
              <w:t>CEA</w:t>
            </w:r>
            <w:r w:rsidRPr="0070057C">
              <w:rPr>
                <w:rFonts w:cs="Arial"/>
                <w:sz w:val="22"/>
                <w:szCs w:val="22"/>
              </w:rPr>
              <w:tab/>
            </w:r>
            <w:r>
              <w:rPr>
                <w:rFonts w:cs="Arial"/>
                <w:sz w:val="22"/>
                <w:szCs w:val="22"/>
              </w:rPr>
              <w:t xml:space="preserve">                  </w:t>
            </w:r>
            <w:r w:rsidRPr="0070057C">
              <w:rPr>
                <w:rFonts w:cs="Arial"/>
                <w:sz w:val="22"/>
                <w:szCs w:val="22"/>
                <w:u w:val="single"/>
              </w:rPr>
              <w:t>FOURNISSEUR</w:t>
            </w:r>
            <w:r w:rsidR="00BC7D2A">
              <w:rPr>
                <w:rFonts w:cs="Arial"/>
                <w:sz w:val="22"/>
                <w:szCs w:val="22"/>
                <w:u w:val="single"/>
              </w:rPr>
              <w:t xml:space="preserve">          MAITRE D’OEUVRE</w:t>
            </w:r>
          </w:p>
          <w:p w14:paraId="367BD35C"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NOM :</w:t>
            </w:r>
          </w:p>
          <w:p w14:paraId="47684C35"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DATE :</w:t>
            </w:r>
            <w:r>
              <w:rPr>
                <w:rFonts w:cs="Arial"/>
                <w:sz w:val="22"/>
                <w:szCs w:val="22"/>
              </w:rPr>
              <w:t xml:space="preserve">      </w:t>
            </w:r>
          </w:p>
          <w:p w14:paraId="07407AA7"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SIGNATURE :</w:t>
            </w:r>
          </w:p>
          <w:p w14:paraId="4FAE13A3" w14:textId="77777777" w:rsidR="00411BC6" w:rsidRPr="0070057C" w:rsidRDefault="00411BC6" w:rsidP="0048257F">
            <w:pPr>
              <w:pStyle w:val="En-tte"/>
              <w:tabs>
                <w:tab w:val="left" w:pos="1701"/>
                <w:tab w:val="left" w:pos="4536"/>
                <w:tab w:val="left" w:pos="7371"/>
              </w:tabs>
              <w:spacing w:before="120"/>
              <w:rPr>
                <w:rFonts w:cs="Arial"/>
                <w:sz w:val="22"/>
                <w:szCs w:val="22"/>
              </w:rPr>
            </w:pPr>
          </w:p>
        </w:tc>
      </w:tr>
      <w:tr w:rsidR="00BC7D2A" w:rsidRPr="0070057C" w14:paraId="2FBFD649" w14:textId="77777777" w:rsidTr="0048257F">
        <w:tc>
          <w:tcPr>
            <w:tcW w:w="9568" w:type="dxa"/>
          </w:tcPr>
          <w:p w14:paraId="34E77D54" w14:textId="77777777" w:rsidR="00BC7D2A" w:rsidRPr="0070057C" w:rsidRDefault="00BC7D2A" w:rsidP="0048257F">
            <w:pPr>
              <w:pStyle w:val="En-tte"/>
              <w:tabs>
                <w:tab w:val="left" w:pos="3686"/>
                <w:tab w:val="right" w:leader="underscore" w:pos="8789"/>
              </w:tabs>
              <w:spacing w:before="120"/>
              <w:rPr>
                <w:rFonts w:cs="Arial"/>
                <w:sz w:val="22"/>
                <w:szCs w:val="22"/>
              </w:rPr>
            </w:pPr>
          </w:p>
        </w:tc>
      </w:tr>
    </w:tbl>
    <w:p w14:paraId="408FC3FE" w14:textId="2587F22C" w:rsidR="00411BC6" w:rsidRDefault="00411BC6" w:rsidP="00411BC6">
      <w:pPr>
        <w:tabs>
          <w:tab w:val="left" w:pos="3970"/>
          <w:tab w:val="left" w:pos="5670"/>
        </w:tabs>
        <w:spacing w:line="240" w:lineRule="exact"/>
        <w:ind w:left="851"/>
        <w:rPr>
          <w:ins w:id="94" w:author="BOUE Karine" w:date="2025-04-18T14:55:00Z"/>
          <w:rFonts w:cs="Arial"/>
          <w:szCs w:val="22"/>
        </w:rPr>
      </w:pPr>
    </w:p>
    <w:p w14:paraId="6B6245F1" w14:textId="34222517" w:rsidR="005A6817" w:rsidRDefault="005A6817" w:rsidP="00411BC6">
      <w:pPr>
        <w:tabs>
          <w:tab w:val="left" w:pos="3970"/>
          <w:tab w:val="left" w:pos="5670"/>
        </w:tabs>
        <w:spacing w:line="240" w:lineRule="exact"/>
        <w:ind w:left="851"/>
        <w:rPr>
          <w:ins w:id="95" w:author="BOUE Karine" w:date="2025-04-18T14:55:00Z"/>
          <w:rFonts w:cs="Arial"/>
          <w:szCs w:val="22"/>
        </w:rPr>
      </w:pPr>
    </w:p>
    <w:p w14:paraId="377A0FBD" w14:textId="50EF69F3" w:rsidR="00BC3D22" w:rsidRPr="00BC3D22" w:rsidRDefault="005A6817" w:rsidP="00BC3D22">
      <w:pPr>
        <w:pBdr>
          <w:top w:val="single" w:sz="6" w:space="4" w:color="auto"/>
          <w:left w:val="single" w:sz="6" w:space="4" w:color="auto"/>
          <w:bottom w:val="single" w:sz="6" w:space="4" w:color="auto"/>
          <w:right w:val="single" w:sz="6" w:space="4" w:color="auto"/>
        </w:pBdr>
        <w:shd w:val="clear" w:color="auto" w:fill="D9D9D9"/>
        <w:ind w:left="1134" w:right="1134"/>
        <w:jc w:val="center"/>
        <w:rPr>
          <w:rFonts w:cs="Arial"/>
          <w:b/>
          <w:szCs w:val="22"/>
          <w:highlight w:val="yellow"/>
        </w:rPr>
      </w:pPr>
      <w:ins w:id="96" w:author="BOUE Karine" w:date="2025-04-18T14:55:00Z">
        <w:r>
          <w:rPr>
            <w:rFonts w:cs="Arial"/>
            <w:szCs w:val="22"/>
          </w:rPr>
          <w:br w:type="page"/>
        </w:r>
      </w:ins>
      <w:r w:rsidR="00BC3D22" w:rsidRPr="00BC3D22">
        <w:rPr>
          <w:rFonts w:cs="Arial"/>
          <w:b/>
          <w:szCs w:val="22"/>
          <w:highlight w:val="yellow"/>
        </w:rPr>
        <w:lastRenderedPageBreak/>
        <w:t>Annexe n°</w:t>
      </w:r>
      <w:r w:rsidR="00BC3D22">
        <w:rPr>
          <w:rFonts w:cs="Arial"/>
          <w:b/>
          <w:szCs w:val="22"/>
          <w:highlight w:val="yellow"/>
        </w:rPr>
        <w:t>6</w:t>
      </w:r>
      <w:r w:rsidR="00BC3D22" w:rsidRPr="00BC3D22">
        <w:rPr>
          <w:rFonts w:cs="Arial"/>
          <w:b/>
          <w:szCs w:val="22"/>
          <w:highlight w:val="yellow"/>
        </w:rPr>
        <w:t xml:space="preserve"> au projet de marché n° </w:t>
      </w:r>
    </w:p>
    <w:p w14:paraId="60BA8FCD" w14:textId="77777777" w:rsidR="00BC3D22" w:rsidRPr="00BC3D22" w:rsidRDefault="00BC3D22" w:rsidP="00BC3D22">
      <w:pPr>
        <w:pBdr>
          <w:top w:val="single" w:sz="6" w:space="4" w:color="auto"/>
          <w:left w:val="single" w:sz="6" w:space="4" w:color="auto"/>
          <w:bottom w:val="single" w:sz="6" w:space="4" w:color="auto"/>
          <w:right w:val="single" w:sz="6" w:space="4" w:color="auto"/>
        </w:pBdr>
        <w:shd w:val="clear" w:color="auto" w:fill="D9D9D9"/>
        <w:ind w:left="1134" w:right="1134"/>
        <w:jc w:val="center"/>
        <w:rPr>
          <w:rFonts w:cs="Arial"/>
          <w:b/>
          <w:bCs/>
          <w:szCs w:val="22"/>
          <w:highlight w:val="yellow"/>
          <w:lang w:eastAsia="ar-SA"/>
        </w:rPr>
      </w:pPr>
    </w:p>
    <w:p w14:paraId="702B8E3A" w14:textId="77777777" w:rsidR="00BC3D22" w:rsidRPr="00BC3D22" w:rsidRDefault="00BC3D22" w:rsidP="00BC3D22">
      <w:pPr>
        <w:pBdr>
          <w:top w:val="single" w:sz="6" w:space="4" w:color="auto"/>
          <w:left w:val="single" w:sz="6" w:space="4" w:color="auto"/>
          <w:bottom w:val="single" w:sz="6" w:space="4" w:color="auto"/>
          <w:right w:val="single" w:sz="6" w:space="4" w:color="auto"/>
        </w:pBdr>
        <w:shd w:val="clear" w:color="auto" w:fill="D9D9D9"/>
        <w:ind w:left="1134" w:right="1134"/>
        <w:jc w:val="center"/>
        <w:rPr>
          <w:rFonts w:cs="Arial"/>
          <w:b/>
          <w:bCs/>
          <w:szCs w:val="22"/>
          <w:highlight w:val="yellow"/>
          <w:lang w:eastAsia="ar-SA"/>
        </w:rPr>
      </w:pPr>
      <w:r w:rsidRPr="00BC3D22">
        <w:rPr>
          <w:rFonts w:cs="Arial"/>
          <w:b/>
          <w:bCs/>
          <w:szCs w:val="22"/>
          <w:highlight w:val="yellow"/>
          <w:lang w:eastAsia="ar-SA"/>
        </w:rPr>
        <w:tab/>
        <w:t xml:space="preserve">INSERTION ET </w:t>
      </w:r>
      <w:commentRangeStart w:id="97"/>
      <w:r w:rsidRPr="00BC3D22">
        <w:rPr>
          <w:rFonts w:cs="Arial"/>
          <w:b/>
          <w:bCs/>
          <w:szCs w:val="22"/>
          <w:highlight w:val="yellow"/>
          <w:lang w:eastAsia="ar-SA"/>
        </w:rPr>
        <w:t>EMPLOI</w:t>
      </w:r>
      <w:commentRangeEnd w:id="97"/>
      <w:r w:rsidRPr="00BC3D22">
        <w:rPr>
          <w:rFonts w:ascii="Times New Roman" w:hAnsi="Times New Roman"/>
          <w:sz w:val="16"/>
          <w:szCs w:val="16"/>
        </w:rPr>
        <w:commentReference w:id="97"/>
      </w:r>
    </w:p>
    <w:p w14:paraId="51FC3058" w14:textId="77777777" w:rsidR="00BC3D22" w:rsidRPr="00BC3D22" w:rsidRDefault="00BC3D22" w:rsidP="00BC3D22">
      <w:pPr>
        <w:tabs>
          <w:tab w:val="center" w:pos="4536"/>
          <w:tab w:val="right" w:pos="9072"/>
        </w:tabs>
        <w:suppressAutoHyphens/>
        <w:rPr>
          <w:rFonts w:cs="Arial"/>
          <w:b/>
          <w:bCs/>
          <w:szCs w:val="22"/>
          <w:highlight w:val="yellow"/>
          <w:lang w:eastAsia="ar-SA"/>
        </w:rPr>
      </w:pPr>
      <w:r w:rsidRPr="00BC3D22">
        <w:rPr>
          <w:rFonts w:cs="Arial"/>
          <w:b/>
          <w:bCs/>
          <w:szCs w:val="22"/>
          <w:highlight w:val="yellow"/>
          <w:lang w:eastAsia="ar-SA"/>
        </w:rPr>
        <w:tab/>
      </w:r>
    </w:p>
    <w:p w14:paraId="52D781C0" w14:textId="77777777" w:rsidR="00BC3D22" w:rsidRPr="00BC3D22" w:rsidRDefault="00BC3D22" w:rsidP="00BC3D22">
      <w:pPr>
        <w:jc w:val="both"/>
        <w:rPr>
          <w:rFonts w:cs="Arial"/>
          <w:b/>
          <w:i/>
          <w:sz w:val="20"/>
          <w:highlight w:val="yellow"/>
        </w:rPr>
      </w:pPr>
    </w:p>
    <w:p w14:paraId="30997E2A" w14:textId="77777777" w:rsidR="00BC3D22" w:rsidRPr="00BC3D22" w:rsidRDefault="00BC3D22" w:rsidP="00BC3D22">
      <w:pPr>
        <w:jc w:val="both"/>
        <w:rPr>
          <w:rFonts w:cs="Arial"/>
          <w:b/>
          <w:i/>
          <w:sz w:val="20"/>
          <w:highlight w:val="yellow"/>
        </w:rPr>
      </w:pPr>
      <w:r w:rsidRPr="00BC3D22">
        <w:rPr>
          <w:rFonts w:cs="Arial"/>
          <w:b/>
          <w:i/>
          <w:sz w:val="20"/>
          <w:highlight w:val="yellow"/>
        </w:rPr>
        <w:t xml:space="preserve">Conformément à l’Article L2112-2 du Code de la Commande Publique, le présent marché comporte une clause d’exécution des prestations visant, entres autres, à promouvoir l’emploi de personnes rencontrant des difficultés particulières d’insertion et ainsi à lutter contre le chômage. </w:t>
      </w:r>
    </w:p>
    <w:p w14:paraId="0B89DBD1" w14:textId="77777777" w:rsidR="00BC3D22" w:rsidRPr="00BC3D22" w:rsidRDefault="00BC3D22" w:rsidP="00BC3D22">
      <w:pPr>
        <w:jc w:val="both"/>
        <w:rPr>
          <w:rFonts w:cs="Arial"/>
          <w:b/>
          <w:i/>
          <w:sz w:val="20"/>
          <w:highlight w:val="yellow"/>
        </w:rPr>
      </w:pPr>
    </w:p>
    <w:p w14:paraId="42C28A23" w14:textId="77777777" w:rsidR="00BC3D22" w:rsidRPr="00BC3D22" w:rsidRDefault="00BC3D22" w:rsidP="00BC3D22">
      <w:pPr>
        <w:jc w:val="both"/>
        <w:rPr>
          <w:rFonts w:cs="Arial"/>
          <w:i/>
          <w:sz w:val="20"/>
          <w:highlight w:val="yellow"/>
        </w:rPr>
      </w:pPr>
      <w:r w:rsidRPr="00BC3D22">
        <w:rPr>
          <w:rFonts w:cs="Arial"/>
          <w:i/>
          <w:sz w:val="20"/>
          <w:highlight w:val="yellow"/>
        </w:rPr>
        <w:t>Pour le site de Grenoble du CEA, la mise en œuvre de cette clause est assurée par l’équipe Clause Emploi de Grenoble-Alpes-Métropole.</w:t>
      </w:r>
    </w:p>
    <w:p w14:paraId="3C3A36CF" w14:textId="77777777" w:rsidR="00BC3D22" w:rsidRPr="00BC3D22" w:rsidRDefault="00BC3D22" w:rsidP="00BC3D22">
      <w:pPr>
        <w:pBdr>
          <w:top w:val="single" w:sz="4" w:space="1" w:color="auto"/>
          <w:left w:val="single" w:sz="4" w:space="4" w:color="auto"/>
          <w:bottom w:val="single" w:sz="4" w:space="1" w:color="auto"/>
          <w:right w:val="single" w:sz="4" w:space="4" w:color="auto"/>
        </w:pBdr>
        <w:jc w:val="center"/>
        <w:rPr>
          <w:rFonts w:cs="Arial"/>
          <w:sz w:val="20"/>
          <w:highlight w:val="yellow"/>
        </w:rPr>
      </w:pPr>
      <w:r w:rsidRPr="00BC3D22">
        <w:rPr>
          <w:rFonts w:cs="Arial"/>
          <w:sz w:val="20"/>
          <w:highlight w:val="yellow"/>
        </w:rPr>
        <w:t>Contact :  Maryline GUIGNARD – Chargée Mission Clauses Emploi</w:t>
      </w:r>
    </w:p>
    <w:p w14:paraId="205571BA" w14:textId="77777777" w:rsidR="00BC3D22" w:rsidRPr="00BC3D22" w:rsidRDefault="00BC3D22" w:rsidP="00BC3D22">
      <w:pPr>
        <w:pBdr>
          <w:top w:val="single" w:sz="4" w:space="1" w:color="auto"/>
          <w:left w:val="single" w:sz="4" w:space="4" w:color="auto"/>
          <w:bottom w:val="single" w:sz="4" w:space="1" w:color="auto"/>
          <w:right w:val="single" w:sz="4" w:space="4" w:color="auto"/>
        </w:pBdr>
        <w:jc w:val="center"/>
        <w:rPr>
          <w:rFonts w:cs="Arial"/>
          <w:sz w:val="20"/>
          <w:highlight w:val="yellow"/>
        </w:rPr>
      </w:pPr>
      <w:r w:rsidRPr="00BC3D22">
        <w:rPr>
          <w:rFonts w:cs="Arial"/>
          <w:sz w:val="20"/>
          <w:highlight w:val="yellow"/>
        </w:rPr>
        <w:t xml:space="preserve">Tél : 04.85 59 95 70 et 07 88 22 90 01 Mail : </w:t>
      </w:r>
      <w:hyperlink r:id="rId27" w:history="1">
        <w:r w:rsidRPr="00BC3D22">
          <w:rPr>
            <w:rFonts w:cs="Arial"/>
            <w:color w:val="0000FF"/>
            <w:sz w:val="20"/>
            <w:highlight w:val="yellow"/>
            <w:u w:val="single"/>
          </w:rPr>
          <w:t>maryline.guignard@grenoblealpesmetropole.fr</w:t>
        </w:r>
      </w:hyperlink>
    </w:p>
    <w:p w14:paraId="08F8ADD6" w14:textId="77777777" w:rsidR="00BC3D22" w:rsidRPr="00BC3D22" w:rsidRDefault="00BC3D22" w:rsidP="00BC3D22">
      <w:pPr>
        <w:jc w:val="both"/>
        <w:rPr>
          <w:rFonts w:cs="Arial"/>
          <w:szCs w:val="22"/>
          <w:highlight w:val="yellow"/>
        </w:rPr>
      </w:pPr>
    </w:p>
    <w:p w14:paraId="4731A63C"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 xml:space="preserve">PUBLICS PRIORITAIRES VISES </w:t>
      </w:r>
    </w:p>
    <w:p w14:paraId="56C32E2D" w14:textId="77777777" w:rsidR="00BC3D22" w:rsidRPr="00BC3D22" w:rsidRDefault="00BC3D22" w:rsidP="00BC3D22">
      <w:pPr>
        <w:jc w:val="both"/>
        <w:rPr>
          <w:rFonts w:cs="Arial"/>
          <w:sz w:val="20"/>
          <w:highlight w:val="yellow"/>
        </w:rPr>
      </w:pPr>
    </w:p>
    <w:p w14:paraId="18CF6125" w14:textId="77777777" w:rsidR="00BC3D22" w:rsidRPr="00BC3D22" w:rsidRDefault="00BC3D22" w:rsidP="00BC3D22">
      <w:pPr>
        <w:jc w:val="both"/>
        <w:rPr>
          <w:rFonts w:cs="Arial"/>
          <w:sz w:val="20"/>
          <w:highlight w:val="yellow"/>
        </w:rPr>
      </w:pPr>
      <w:r w:rsidRPr="00BC3D22">
        <w:rPr>
          <w:rFonts w:cs="Arial"/>
          <w:b/>
          <w:sz w:val="20"/>
          <w:highlight w:val="yellow"/>
        </w:rPr>
        <w:t>Les personnes concernées par cette action</w:t>
      </w:r>
      <w:r w:rsidRPr="00BC3D22">
        <w:rPr>
          <w:rFonts w:cs="Arial"/>
          <w:sz w:val="20"/>
          <w:highlight w:val="yellow"/>
        </w:rPr>
        <w:t xml:space="preserve"> sont :</w:t>
      </w:r>
    </w:p>
    <w:p w14:paraId="66CE9863" w14:textId="77777777" w:rsidR="00BC3D22" w:rsidRPr="00BC3D22" w:rsidRDefault="00BC3D22" w:rsidP="00BC3D22">
      <w:pPr>
        <w:jc w:val="both"/>
        <w:rPr>
          <w:rFonts w:cs="Arial"/>
          <w:sz w:val="20"/>
          <w:highlight w:val="yellow"/>
        </w:rPr>
      </w:pPr>
    </w:p>
    <w:p w14:paraId="1EB906E7" w14:textId="77777777" w:rsidR="00BC3D22" w:rsidRPr="00BC3D22" w:rsidRDefault="00BC3D22" w:rsidP="00BC3D22">
      <w:pPr>
        <w:rPr>
          <w:rFonts w:cs="Arial"/>
          <w:b/>
          <w:sz w:val="20"/>
          <w:highlight w:val="yellow"/>
        </w:rPr>
      </w:pPr>
      <w:r w:rsidRPr="00BC3D22">
        <w:rPr>
          <w:rFonts w:cs="Arial"/>
          <w:b/>
          <w:sz w:val="20"/>
          <w:highlight w:val="yellow"/>
        </w:rPr>
        <w:t>Les personnes recrutées et accompagnées dans une structure reconnue par l'Etat :</w:t>
      </w:r>
    </w:p>
    <w:p w14:paraId="3B4A85D7"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prises en charge dans le secteur adapté ou protégé : salariés des entreprises adaptées, des entreprises adaptées de travail temporaire ou usagers des ESAT</w:t>
      </w:r>
    </w:p>
    <w:p w14:paraId="34FD4C3E"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 xml:space="preserve">Personnes prises en charge dans les structures d'insertion par l'activité économique (IAE) mentionnée à l'article L. 5132-4 du code du travail, c'est-à-dire: </w:t>
      </w:r>
    </w:p>
    <w:p w14:paraId="7462B6C5" w14:textId="77777777" w:rsidR="00BC3D22" w:rsidRPr="00BC3D22" w:rsidRDefault="00BC3D22" w:rsidP="00BC3D22">
      <w:pPr>
        <w:numPr>
          <w:ilvl w:val="1"/>
          <w:numId w:val="47"/>
        </w:numPr>
        <w:contextualSpacing/>
        <w:rPr>
          <w:rFonts w:cs="Arial"/>
          <w:sz w:val="20"/>
          <w:highlight w:val="yellow"/>
        </w:rPr>
      </w:pPr>
      <w:r w:rsidRPr="00BC3D22">
        <w:rPr>
          <w:rFonts w:cs="Arial"/>
          <w:sz w:val="20"/>
          <w:highlight w:val="yellow"/>
        </w:rPr>
        <w:t>mises à disposition par une association intermédiaire (AI) ou une entreprise de travail temporaire d'insertion (ETTI),</w:t>
      </w:r>
    </w:p>
    <w:p w14:paraId="0A0A9204" w14:textId="77777777" w:rsidR="00BC3D22" w:rsidRPr="00BC3D22" w:rsidRDefault="00BC3D22" w:rsidP="00BC3D22">
      <w:pPr>
        <w:numPr>
          <w:ilvl w:val="1"/>
          <w:numId w:val="47"/>
        </w:numPr>
        <w:contextualSpacing/>
        <w:rPr>
          <w:rFonts w:cs="Arial"/>
          <w:sz w:val="20"/>
          <w:highlight w:val="yellow"/>
        </w:rPr>
      </w:pPr>
      <w:r w:rsidRPr="00BC3D22">
        <w:rPr>
          <w:rFonts w:cs="Arial"/>
          <w:sz w:val="20"/>
          <w:highlight w:val="yellow"/>
        </w:rPr>
        <w:t>salariées d'une entreprise d'insertion (EI), d'un atelier chantier d'insertion (ACI)</w:t>
      </w:r>
    </w:p>
    <w:p w14:paraId="52904D0A"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employées par une régie de quartier ou de territoire agréée</w:t>
      </w:r>
    </w:p>
    <w:p w14:paraId="04E84B35"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prises en charge dans des dispositifs particuliers, notamment les Etablissements Publics d'Insertion de la Défense (EPIDE) et les Ecoles de la deuxième Chance (E2C)</w:t>
      </w:r>
    </w:p>
    <w:p w14:paraId="5E99EA2C"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en parcours d'insertion au sein des GEIQ et respectant un autre critère d'éligibilité cité ci-dessous</w:t>
      </w:r>
    </w:p>
    <w:p w14:paraId="51B9837C" w14:textId="77777777" w:rsidR="00BC3D22" w:rsidRPr="00BC3D22" w:rsidRDefault="00BC3D22" w:rsidP="00BC3D22">
      <w:pPr>
        <w:rPr>
          <w:rFonts w:cs="Arial"/>
          <w:sz w:val="20"/>
          <w:highlight w:val="yellow"/>
        </w:rPr>
      </w:pPr>
    </w:p>
    <w:p w14:paraId="54F5FC4B" w14:textId="77777777" w:rsidR="00BC3D22" w:rsidRPr="00BC3D22" w:rsidRDefault="00BC3D22" w:rsidP="00BC3D22">
      <w:pPr>
        <w:rPr>
          <w:rFonts w:cs="Arial"/>
          <w:b/>
          <w:sz w:val="20"/>
          <w:highlight w:val="yellow"/>
        </w:rPr>
      </w:pPr>
      <w:r w:rsidRPr="00BC3D22">
        <w:rPr>
          <w:rFonts w:cs="Arial"/>
          <w:b/>
          <w:sz w:val="20"/>
          <w:highlight w:val="yellow"/>
        </w:rPr>
        <w:t>Personnes répondant à des critères d'éloignement du marché du travail</w:t>
      </w:r>
    </w:p>
    <w:p w14:paraId="7BDCB7B0"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allocataires des minimas sociaux (RSA, ASS, AAH, AI, etc.)</w:t>
      </w:r>
    </w:p>
    <w:p w14:paraId="5D7FD119"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personnes ayant obtenu la reconnaissance de travailleurs handicapés au sens de l'article L. 5212-13 du code du travail orientés en milieu ordinaire et demandeurs d'emploi fixant la liste des bénéficiaires de l'obligation d'emploi</w:t>
      </w:r>
    </w:p>
    <w:p w14:paraId="0B859728"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Demandeurs d'emploi de longue durée (plus de 12 mois d'inscription au chômage) sans activité ou ayant travaillé moins de 6 mois dans les 12 derniers mois.</w:t>
      </w:r>
    </w:p>
    <w:p w14:paraId="1F04A2AA"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Demandeurs d’emploi seniors (plus de 50 ans) inscrit à France Travail ;</w:t>
      </w:r>
    </w:p>
    <w:p w14:paraId="0FE11207"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Jeunes de moins de 26 ans en recherche d'emploi :</w:t>
      </w:r>
    </w:p>
    <w:p w14:paraId="487D47D8" w14:textId="77777777" w:rsidR="00BC3D22" w:rsidRPr="00BC3D22" w:rsidRDefault="00BC3D22" w:rsidP="00BC3D22">
      <w:pPr>
        <w:numPr>
          <w:ilvl w:val="1"/>
          <w:numId w:val="49"/>
        </w:numPr>
        <w:ind w:left="1418" w:hanging="425"/>
        <w:contextualSpacing/>
        <w:rPr>
          <w:rFonts w:cs="Arial"/>
          <w:sz w:val="20"/>
          <w:highlight w:val="yellow"/>
        </w:rPr>
      </w:pPr>
      <w:r w:rsidRPr="00BC3D22">
        <w:rPr>
          <w:rFonts w:cs="Arial"/>
          <w:sz w:val="20"/>
          <w:highlight w:val="yellow"/>
        </w:rPr>
        <w:t>sans qualification (infra niveau 3, soit niveau inférieur au CAP/BEP) et sortis du système scolaire depuis au moins 6 mois ;</w:t>
      </w:r>
    </w:p>
    <w:p w14:paraId="093A173E" w14:textId="77777777" w:rsidR="00BC3D22" w:rsidRPr="00BC3D22" w:rsidRDefault="00BC3D22" w:rsidP="00BC3D22">
      <w:pPr>
        <w:numPr>
          <w:ilvl w:val="1"/>
          <w:numId w:val="49"/>
        </w:numPr>
        <w:ind w:left="1418" w:hanging="425"/>
        <w:contextualSpacing/>
        <w:rPr>
          <w:rFonts w:cs="Arial"/>
          <w:sz w:val="20"/>
          <w:highlight w:val="yellow"/>
        </w:rPr>
      </w:pPr>
      <w:r w:rsidRPr="00BC3D22">
        <w:rPr>
          <w:rFonts w:cs="Arial"/>
          <w:sz w:val="20"/>
          <w:highlight w:val="yellow"/>
        </w:rPr>
        <w:t>diplômés, justifiant d'une période d'inactivité de 6 mois depuis leur sortie du système scolaire ou de l'enseignement supérieur ;</w:t>
      </w:r>
    </w:p>
    <w:p w14:paraId="149A5CF9"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jeunes de moins de 26, en suivi renforcé à la mission locale (de type PACEA, Contrat d'engagement Jeune, ou tous dispositifs similaires).</w:t>
      </w:r>
    </w:p>
    <w:p w14:paraId="00ED7FD2"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demandeurs d’emploi habitant en quartier Politique de la Ville rencontrant des difficultés d'accès à l'emploi</w:t>
      </w:r>
    </w:p>
    <w:p w14:paraId="324D5A15"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personnes rencontrant des difficultés particulières sur proposition motivée d'un partenaire de l'emploi</w:t>
      </w:r>
    </w:p>
    <w:p w14:paraId="5C859359"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participants du PLIE (Plan Local pour l'Insertion et l'Emploi)</w:t>
      </w:r>
    </w:p>
    <w:p w14:paraId="0B7299C2" w14:textId="77777777" w:rsidR="00BC3D22" w:rsidRPr="00BC3D22" w:rsidRDefault="00BC3D22" w:rsidP="00BC3D22">
      <w:pPr>
        <w:jc w:val="both"/>
        <w:rPr>
          <w:rFonts w:cs="Arial"/>
          <w:sz w:val="20"/>
          <w:highlight w:val="yellow"/>
        </w:rPr>
      </w:pPr>
    </w:p>
    <w:p w14:paraId="46817028" w14:textId="77777777" w:rsidR="00BC3D22" w:rsidRPr="00BC3D22" w:rsidRDefault="00BC3D22" w:rsidP="00BC3D22">
      <w:pPr>
        <w:jc w:val="both"/>
        <w:rPr>
          <w:rFonts w:cs="Arial"/>
          <w:b/>
          <w:i/>
          <w:sz w:val="20"/>
          <w:highlight w:val="yellow"/>
          <w:u w:val="single"/>
        </w:rPr>
      </w:pPr>
      <w:r w:rsidRPr="00BC3D22">
        <w:rPr>
          <w:rFonts w:cs="Arial"/>
          <w:b/>
          <w:i/>
          <w:sz w:val="20"/>
          <w:highlight w:val="yellow"/>
          <w:u w:val="single"/>
        </w:rPr>
        <w:t>Le choix des bénéficiaires devra néanmoins être fait dans le respect des éventuelles restrictions d’accès au centre du CEA liées à des contraintes de sécurité.</w:t>
      </w:r>
    </w:p>
    <w:p w14:paraId="6EB88FB6" w14:textId="77777777" w:rsidR="00BC3D22" w:rsidRPr="00BC3D22" w:rsidRDefault="00BC3D22" w:rsidP="00BC3D22">
      <w:pPr>
        <w:jc w:val="both"/>
        <w:rPr>
          <w:rFonts w:cs="Arial"/>
          <w:sz w:val="20"/>
          <w:highlight w:val="yellow"/>
        </w:rPr>
      </w:pPr>
    </w:p>
    <w:p w14:paraId="396E2983" w14:textId="77777777" w:rsidR="00BC3D22" w:rsidRPr="00BC3D22" w:rsidRDefault="00BC3D22" w:rsidP="00BC3D22">
      <w:pPr>
        <w:jc w:val="both"/>
        <w:rPr>
          <w:rFonts w:cs="Arial"/>
          <w:sz w:val="20"/>
          <w:highlight w:val="yellow"/>
        </w:rPr>
      </w:pPr>
    </w:p>
    <w:p w14:paraId="523B4BBF" w14:textId="77777777" w:rsidR="00BC3D22" w:rsidRPr="00BC3D22" w:rsidRDefault="00BC3D22" w:rsidP="00BC3D22">
      <w:pPr>
        <w:jc w:val="both"/>
        <w:rPr>
          <w:rFonts w:cs="Arial"/>
          <w:sz w:val="20"/>
          <w:highlight w:val="yellow"/>
        </w:rPr>
      </w:pPr>
    </w:p>
    <w:p w14:paraId="47D5D154"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VALORISATION DES HEURES</w:t>
      </w:r>
    </w:p>
    <w:p w14:paraId="70CC4F6A" w14:textId="77777777" w:rsidR="00BC3D22" w:rsidRPr="00BC3D22" w:rsidRDefault="00BC3D22" w:rsidP="00BC3D22">
      <w:pPr>
        <w:ind w:left="720"/>
        <w:jc w:val="both"/>
        <w:rPr>
          <w:rFonts w:cs="Arial"/>
          <w:b/>
          <w:sz w:val="20"/>
          <w:highlight w:val="yellow"/>
          <w:u w:val="single"/>
        </w:rPr>
      </w:pPr>
    </w:p>
    <w:p w14:paraId="690F95C8" w14:textId="77777777" w:rsidR="00BC3D22" w:rsidRPr="00BC3D22" w:rsidRDefault="00BC3D22" w:rsidP="00BC3D22">
      <w:pPr>
        <w:jc w:val="both"/>
        <w:rPr>
          <w:rFonts w:cs="Arial"/>
          <w:sz w:val="20"/>
          <w:highlight w:val="yellow"/>
        </w:rPr>
      </w:pPr>
      <w:r w:rsidRPr="00BC3D22">
        <w:rPr>
          <w:rFonts w:cs="Arial"/>
          <w:b/>
          <w:sz w:val="20"/>
          <w:highlight w:val="yellow"/>
        </w:rPr>
        <w:lastRenderedPageBreak/>
        <w:t>Date de début de valorisation des heures</w:t>
      </w:r>
      <w:r w:rsidRPr="00BC3D22">
        <w:rPr>
          <w:rFonts w:cs="Arial"/>
          <w:sz w:val="20"/>
          <w:highlight w:val="yellow"/>
        </w:rPr>
        <w:t> :</w:t>
      </w:r>
    </w:p>
    <w:p w14:paraId="15F218AA" w14:textId="77777777" w:rsidR="00BC3D22" w:rsidRPr="00BC3D22" w:rsidRDefault="00BC3D22" w:rsidP="00BC3D22">
      <w:pPr>
        <w:jc w:val="both"/>
        <w:rPr>
          <w:rFonts w:cs="Arial"/>
          <w:sz w:val="20"/>
          <w:highlight w:val="yellow"/>
        </w:rPr>
      </w:pPr>
    </w:p>
    <w:p w14:paraId="03A8E0AB" w14:textId="77777777" w:rsidR="00BC3D22" w:rsidRPr="00BC3D22" w:rsidRDefault="00BC3D22" w:rsidP="00BC3D22">
      <w:pPr>
        <w:jc w:val="both"/>
        <w:rPr>
          <w:rFonts w:cs="Arial"/>
          <w:color w:val="000000"/>
          <w:sz w:val="20"/>
          <w:highlight w:val="yellow"/>
        </w:rPr>
      </w:pPr>
      <w:r w:rsidRPr="00BC3D22">
        <w:rPr>
          <w:rFonts w:cs="Arial"/>
          <w:sz w:val="20"/>
          <w:highlight w:val="yellow"/>
        </w:rPr>
        <w:t xml:space="preserve">Le recrutement de la personne prioritaire doit être postérieur à la date de notification du </w:t>
      </w:r>
      <w:r w:rsidRPr="00BC3D22">
        <w:rPr>
          <w:rFonts w:cs="Arial"/>
          <w:color w:val="000000"/>
          <w:sz w:val="20"/>
          <w:highlight w:val="yellow"/>
        </w:rPr>
        <w:t xml:space="preserve">marché. </w:t>
      </w:r>
    </w:p>
    <w:p w14:paraId="00BFA85D" w14:textId="77777777" w:rsidR="00BC3D22" w:rsidRPr="00BC3D22" w:rsidRDefault="00BC3D22" w:rsidP="00BC3D22">
      <w:pPr>
        <w:jc w:val="both"/>
        <w:rPr>
          <w:rFonts w:cs="Arial"/>
          <w:color w:val="000000"/>
          <w:sz w:val="20"/>
          <w:highlight w:val="yellow"/>
        </w:rPr>
      </w:pPr>
    </w:p>
    <w:p w14:paraId="53AA99A7" w14:textId="77777777" w:rsidR="00BC3D22" w:rsidRPr="00BC3D22" w:rsidRDefault="00BC3D22" w:rsidP="00BC3D22">
      <w:pPr>
        <w:autoSpaceDE w:val="0"/>
        <w:autoSpaceDN w:val="0"/>
        <w:jc w:val="both"/>
        <w:rPr>
          <w:rFonts w:cs="Arial"/>
          <w:sz w:val="20"/>
          <w:highlight w:val="yellow"/>
        </w:rPr>
      </w:pPr>
      <w:r w:rsidRPr="00BC3D22">
        <w:rPr>
          <w:rFonts w:cs="Arial"/>
          <w:sz w:val="20"/>
          <w:highlight w:val="yellow"/>
        </w:rPr>
        <w:t>Afin de favoriser le parcours d’insertion des personnes recrutées par l’entreprise Titulaire et faciliter la gestion de la clause par ladite entreprise, à compter de l’attribution du marché et pendant son exécution, le titulaire peut solliciter, auprès de l’équipe Clause Emploi de Grenoble-Alpes Métropole, la globalisation des heures d’insertion au cas où elle serait attributaire d’un ou plusieurs autres marchés comportant une clause sociale d’insertion. Elle peut être déclarée recevable si la mesure est favorable au parcours du salarié en insertion. Les heures d’insertion doivent être réalisées dans le délai d’exécution de chacun des marchés concernés et sont affectées au niveau du décompte, à chacun des marchés concernés, à due proportion.</w:t>
      </w:r>
    </w:p>
    <w:p w14:paraId="52D57967" w14:textId="77777777" w:rsidR="00BC3D22" w:rsidRPr="00BC3D22" w:rsidRDefault="00BC3D22" w:rsidP="00BC3D22">
      <w:pPr>
        <w:jc w:val="both"/>
        <w:rPr>
          <w:rFonts w:cs="Arial"/>
          <w:sz w:val="20"/>
          <w:highlight w:val="yellow"/>
        </w:rPr>
      </w:pPr>
    </w:p>
    <w:p w14:paraId="629F52A3" w14:textId="77777777" w:rsidR="00BC3D22" w:rsidRPr="00BC3D22" w:rsidRDefault="00BC3D22" w:rsidP="00BC3D22">
      <w:pPr>
        <w:jc w:val="both"/>
        <w:rPr>
          <w:rFonts w:cs="Arial"/>
          <w:sz w:val="20"/>
          <w:highlight w:val="yellow"/>
        </w:rPr>
      </w:pPr>
      <w:r w:rsidRPr="00BC3D22">
        <w:rPr>
          <w:rFonts w:cs="Arial"/>
          <w:b/>
          <w:sz w:val="20"/>
          <w:highlight w:val="yellow"/>
        </w:rPr>
        <w:t>Durée de valorisation</w:t>
      </w:r>
      <w:r w:rsidRPr="00BC3D22">
        <w:rPr>
          <w:rFonts w:cs="Arial"/>
          <w:sz w:val="20"/>
          <w:highlight w:val="yellow"/>
        </w:rPr>
        <w:t> :</w:t>
      </w:r>
    </w:p>
    <w:p w14:paraId="1532187A" w14:textId="77777777" w:rsidR="00BC3D22" w:rsidRPr="00BC3D22" w:rsidRDefault="00BC3D22" w:rsidP="00BC3D22">
      <w:pPr>
        <w:jc w:val="both"/>
        <w:rPr>
          <w:rFonts w:cs="Arial"/>
          <w:sz w:val="20"/>
          <w:highlight w:val="yellow"/>
        </w:rPr>
      </w:pPr>
      <w:r w:rsidRPr="00BC3D22">
        <w:rPr>
          <w:rFonts w:cs="Arial"/>
          <w:sz w:val="20"/>
          <w:highlight w:val="yellow"/>
        </w:rPr>
        <w:t>Dans le respect des dispositions ci-dessus, une personne prioritaire est valorisable dans la même entreprise sur la durée de son contrat avec un maximum de 12 mois. Elle peut être valorisée sur 18 mois si elle a obtenu un CDI ou un contrat en alternance.</w:t>
      </w:r>
    </w:p>
    <w:p w14:paraId="3DE1AAF4" w14:textId="77777777" w:rsidR="00BC3D22" w:rsidRPr="00BC3D22" w:rsidRDefault="00BC3D22" w:rsidP="00BC3D22">
      <w:pPr>
        <w:jc w:val="both"/>
        <w:rPr>
          <w:rFonts w:cs="Arial"/>
          <w:sz w:val="20"/>
          <w:highlight w:val="yellow"/>
        </w:rPr>
      </w:pPr>
      <w:r w:rsidRPr="00BC3D22">
        <w:rPr>
          <w:rFonts w:cs="Arial"/>
          <w:sz w:val="20"/>
          <w:highlight w:val="yellow"/>
        </w:rPr>
        <w:t>Une personne reste éligible au dispositif Clause Emploi, tous employeurs confondus, sur 24 mois à compter de la date de son premier contrat lié à une clause emploi.</w:t>
      </w:r>
    </w:p>
    <w:p w14:paraId="15683A0B" w14:textId="77777777" w:rsidR="00BC3D22" w:rsidRPr="00BC3D22" w:rsidRDefault="00BC3D22" w:rsidP="00BC3D22">
      <w:pPr>
        <w:jc w:val="both"/>
        <w:rPr>
          <w:rFonts w:cs="Arial"/>
          <w:color w:val="E36C0A"/>
          <w:sz w:val="20"/>
          <w:highlight w:val="yellow"/>
        </w:rPr>
      </w:pPr>
    </w:p>
    <w:p w14:paraId="5A8784F2" w14:textId="77777777" w:rsidR="00BC3D22" w:rsidRPr="00BC3D22" w:rsidRDefault="00BC3D22" w:rsidP="00BC3D22">
      <w:pPr>
        <w:jc w:val="both"/>
        <w:rPr>
          <w:rFonts w:cs="Arial"/>
          <w:sz w:val="20"/>
          <w:highlight w:val="yellow"/>
        </w:rPr>
      </w:pPr>
      <w:r w:rsidRPr="00BC3D22">
        <w:rPr>
          <w:rFonts w:cs="Arial"/>
          <w:b/>
          <w:sz w:val="20"/>
          <w:highlight w:val="yellow"/>
        </w:rPr>
        <w:t xml:space="preserve">Dans tous les cas, la validation préalable de l’éligibilité des personnes bénéficiaires de la clause devra faire l’objet d’une demande </w:t>
      </w:r>
      <w:r w:rsidRPr="00BC3D22">
        <w:rPr>
          <w:rFonts w:cs="Arial"/>
          <w:sz w:val="20"/>
          <w:highlight w:val="yellow"/>
        </w:rPr>
        <w:t>auprès de l’équipe Clause Emploi de Grenoble-Alpes Métropole.</w:t>
      </w:r>
    </w:p>
    <w:p w14:paraId="1C0426A9" w14:textId="77777777" w:rsidR="00BC3D22" w:rsidRPr="00BC3D22" w:rsidRDefault="00BC3D22" w:rsidP="00BC3D22">
      <w:pPr>
        <w:jc w:val="both"/>
        <w:rPr>
          <w:rFonts w:cs="Arial"/>
          <w:sz w:val="20"/>
          <w:highlight w:val="yellow"/>
        </w:rPr>
      </w:pPr>
    </w:p>
    <w:p w14:paraId="664BE6B4" w14:textId="77777777" w:rsidR="00BC3D22" w:rsidRPr="00BC3D22" w:rsidRDefault="00BC3D22" w:rsidP="00BC3D22">
      <w:pPr>
        <w:jc w:val="both"/>
        <w:rPr>
          <w:rFonts w:cs="Arial"/>
          <w:sz w:val="20"/>
          <w:highlight w:val="yellow"/>
        </w:rPr>
      </w:pPr>
    </w:p>
    <w:p w14:paraId="08DE61E8"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MODALITES DE MISE EN OEUVRE</w:t>
      </w:r>
    </w:p>
    <w:p w14:paraId="565EC4F1" w14:textId="77777777" w:rsidR="00BC3D22" w:rsidRPr="00BC3D22" w:rsidRDefault="00BC3D22" w:rsidP="00BC3D22">
      <w:pPr>
        <w:jc w:val="both"/>
        <w:rPr>
          <w:rFonts w:cs="Arial"/>
          <w:sz w:val="20"/>
          <w:highlight w:val="yellow"/>
        </w:rPr>
      </w:pPr>
    </w:p>
    <w:p w14:paraId="0CB62C38" w14:textId="77777777" w:rsidR="00BC3D22" w:rsidRPr="00BC3D22" w:rsidRDefault="00BC3D22" w:rsidP="00BC3D22">
      <w:pPr>
        <w:jc w:val="both"/>
        <w:rPr>
          <w:rFonts w:cs="Arial"/>
          <w:sz w:val="20"/>
          <w:highlight w:val="yellow"/>
        </w:rPr>
      </w:pPr>
      <w:r w:rsidRPr="00BC3D22">
        <w:rPr>
          <w:rFonts w:cs="Arial"/>
          <w:sz w:val="20"/>
          <w:highlight w:val="yellow"/>
        </w:rPr>
        <w:t>Pour satisfaire son engagement, le Titulaire peut :</w:t>
      </w:r>
    </w:p>
    <w:p w14:paraId="43CB0B94"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soit recruter directement les bénéficiaires au sein des catégories listées ci-dessus ;</w:t>
      </w:r>
    </w:p>
    <w:p w14:paraId="5F87FF2F"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soit confier à une entreprise de travail temporaire d’insertion (ETTI) ou à une Agence d'Emploi (ETT), ayant signé la convention de partenariat avec Grenoble-Alpes Métropole pour la mise à disposition de personnel pour la réalisation de tout ou partie des heures d’insertion ;</w:t>
      </w:r>
    </w:p>
    <w:p w14:paraId="7F55A6C8"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soit recourir à un groupement d’employeurs pour l’insertion et la qualification (G.E.I.Q.) pour la réalisation de tout ou partie des heures d’insertion ;</w:t>
      </w:r>
    </w:p>
    <w:p w14:paraId="13EC3867"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soit sous-traiter ou co-traiter tout ou partie des heures d’insertion à une structure d’insertion par l’activité économique (SIAE) ou une structure du travail protégé ou adapté (STPA).</w:t>
      </w:r>
    </w:p>
    <w:p w14:paraId="683C70B4" w14:textId="77777777" w:rsidR="00BC3D22" w:rsidRPr="00BC3D22" w:rsidRDefault="00BC3D22" w:rsidP="00BC3D22">
      <w:pPr>
        <w:jc w:val="both"/>
        <w:rPr>
          <w:rFonts w:cs="Arial"/>
          <w:sz w:val="20"/>
          <w:highlight w:val="yellow"/>
        </w:rPr>
      </w:pPr>
    </w:p>
    <w:p w14:paraId="71BC8673" w14:textId="77777777" w:rsidR="00BC3D22" w:rsidRPr="00BC3D22" w:rsidRDefault="00BC3D22" w:rsidP="00BC3D22">
      <w:pPr>
        <w:jc w:val="both"/>
        <w:rPr>
          <w:rFonts w:cs="Arial"/>
          <w:sz w:val="20"/>
          <w:highlight w:val="yellow"/>
        </w:rPr>
      </w:pPr>
      <w:r w:rsidRPr="00BC3D22">
        <w:rPr>
          <w:rFonts w:cs="Arial"/>
          <w:sz w:val="20"/>
          <w:highlight w:val="yellow"/>
        </w:rPr>
        <w:t xml:space="preserve">Les coordonnées des opérateurs cités sont disponibles sur </w:t>
      </w:r>
    </w:p>
    <w:p w14:paraId="687EDA8B" w14:textId="77777777" w:rsidR="00BC3D22" w:rsidRPr="00BC3D22" w:rsidRDefault="00CD209B" w:rsidP="00BC3D22">
      <w:pPr>
        <w:jc w:val="both"/>
        <w:rPr>
          <w:rFonts w:cs="Arial"/>
          <w:color w:val="0000FF"/>
          <w:sz w:val="20"/>
          <w:highlight w:val="yellow"/>
          <w:u w:val="single"/>
        </w:rPr>
      </w:pPr>
      <w:hyperlink r:id="rId28" w:history="1">
        <w:r w:rsidR="00BC3D22" w:rsidRPr="00BC3D22">
          <w:rPr>
            <w:rFonts w:cs="Arial"/>
            <w:color w:val="0000FF"/>
            <w:sz w:val="20"/>
            <w:highlight w:val="yellow"/>
            <w:u w:val="single"/>
          </w:rPr>
          <w:t>https://emploi.grenoblealpesmetropole.fr/ iste-des-partenaires-du-recrutement-du-dispositif-clause-emploi.pdf</w:t>
        </w:r>
      </w:hyperlink>
    </w:p>
    <w:p w14:paraId="6592EE92" w14:textId="77777777" w:rsidR="00BC3D22" w:rsidRPr="00BC3D22" w:rsidRDefault="00BC3D22" w:rsidP="00BC3D22">
      <w:pPr>
        <w:jc w:val="both"/>
        <w:rPr>
          <w:rFonts w:cs="Arial"/>
          <w:sz w:val="20"/>
          <w:highlight w:val="yellow"/>
        </w:rPr>
      </w:pPr>
    </w:p>
    <w:p w14:paraId="50D73C57" w14:textId="77777777" w:rsidR="00BC3D22" w:rsidRPr="00BC3D22" w:rsidRDefault="00BC3D22" w:rsidP="00BC3D22">
      <w:pPr>
        <w:jc w:val="both"/>
        <w:rPr>
          <w:rFonts w:cs="Arial"/>
          <w:sz w:val="20"/>
          <w:highlight w:val="yellow"/>
        </w:rPr>
      </w:pPr>
      <w:r w:rsidRPr="00BC3D22">
        <w:rPr>
          <w:rFonts w:cs="Arial"/>
          <w:sz w:val="20"/>
          <w:highlight w:val="yellow"/>
        </w:rPr>
        <w:t xml:space="preserve">Les offres de services et les coordonnées des SIAE et STPA sont disponibles sur les sites : </w:t>
      </w:r>
    </w:p>
    <w:p w14:paraId="6C32C59F" w14:textId="77777777" w:rsidR="00BC3D22" w:rsidRPr="00BC3D22" w:rsidRDefault="00CD209B" w:rsidP="00BC3D22">
      <w:pPr>
        <w:jc w:val="both"/>
        <w:rPr>
          <w:rFonts w:cs="Arial"/>
          <w:sz w:val="20"/>
          <w:highlight w:val="yellow"/>
        </w:rPr>
      </w:pPr>
      <w:hyperlink r:id="rId29" w:history="1">
        <w:r w:rsidR="00BC3D22" w:rsidRPr="00BC3D22">
          <w:rPr>
            <w:rFonts w:cs="Arial"/>
            <w:color w:val="0000FF"/>
            <w:sz w:val="20"/>
            <w:highlight w:val="yellow"/>
            <w:u w:val="single"/>
          </w:rPr>
          <w:t>Les structures - Territoires Insertion 38 (ti38.fr)</w:t>
        </w:r>
      </w:hyperlink>
    </w:p>
    <w:p w14:paraId="72D453CD" w14:textId="77777777" w:rsidR="00BC3D22" w:rsidRPr="00BC3D22" w:rsidRDefault="00CD209B" w:rsidP="00BC3D22">
      <w:pPr>
        <w:jc w:val="both"/>
        <w:rPr>
          <w:rFonts w:cs="Arial"/>
          <w:color w:val="0000FF"/>
          <w:sz w:val="20"/>
          <w:highlight w:val="yellow"/>
          <w:u w:val="single"/>
        </w:rPr>
      </w:pPr>
      <w:hyperlink r:id="rId30" w:history="1">
        <w:r w:rsidR="00BC3D22" w:rsidRPr="00BC3D22">
          <w:rPr>
            <w:rFonts w:cs="Arial"/>
            <w:color w:val="0000FF"/>
            <w:sz w:val="20"/>
            <w:highlight w:val="yellow"/>
            <w:u w:val="single"/>
          </w:rPr>
          <w:t>https://lemarche.inclusion.beta.gouv.fr/</w:t>
        </w:r>
      </w:hyperlink>
    </w:p>
    <w:p w14:paraId="569FE72B" w14:textId="77777777" w:rsidR="00BC3D22" w:rsidRPr="00BC3D22" w:rsidRDefault="00BC3D22" w:rsidP="00BC3D22">
      <w:pPr>
        <w:jc w:val="both"/>
        <w:rPr>
          <w:rFonts w:cs="Arial"/>
          <w:color w:val="0000FF"/>
          <w:sz w:val="20"/>
          <w:highlight w:val="yellow"/>
          <w:u w:val="single"/>
        </w:rPr>
      </w:pPr>
    </w:p>
    <w:p w14:paraId="4F7434A9" w14:textId="77777777" w:rsidR="00BC3D22" w:rsidRPr="00BC3D22" w:rsidRDefault="00BC3D22" w:rsidP="00BC3D22">
      <w:pPr>
        <w:jc w:val="both"/>
        <w:rPr>
          <w:rFonts w:cs="Arial"/>
          <w:color w:val="000000"/>
          <w:sz w:val="20"/>
          <w:highlight w:val="yellow"/>
        </w:rPr>
      </w:pPr>
    </w:p>
    <w:p w14:paraId="381521A5"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L’ACCOMPAGNEMENT DE L’ACTION</w:t>
      </w:r>
    </w:p>
    <w:p w14:paraId="1DB88026" w14:textId="77777777" w:rsidR="00BC3D22" w:rsidRPr="00BC3D22" w:rsidRDefault="00BC3D22" w:rsidP="00BC3D22">
      <w:pPr>
        <w:jc w:val="both"/>
        <w:rPr>
          <w:rFonts w:cs="Arial"/>
          <w:sz w:val="20"/>
          <w:highlight w:val="yellow"/>
        </w:rPr>
      </w:pPr>
    </w:p>
    <w:p w14:paraId="4A18F70A" w14:textId="77777777" w:rsidR="00BC3D22" w:rsidRPr="00BC3D22" w:rsidRDefault="00BC3D22" w:rsidP="00BC3D22">
      <w:pPr>
        <w:jc w:val="both"/>
        <w:rPr>
          <w:rFonts w:cs="Arial"/>
          <w:sz w:val="20"/>
          <w:highlight w:val="yellow"/>
        </w:rPr>
      </w:pPr>
      <w:r w:rsidRPr="00BC3D22">
        <w:rPr>
          <w:rFonts w:cs="Arial"/>
          <w:sz w:val="20"/>
          <w:highlight w:val="yellow"/>
        </w:rPr>
        <w:t>L’équipe Clause Emploi de Grenoble-Alpes Métropole s’engage à accompagner l'entreprise titulaire du marché.</w:t>
      </w:r>
    </w:p>
    <w:p w14:paraId="3ACA0E2E" w14:textId="77777777" w:rsidR="00BC3D22" w:rsidRPr="00BC3D22" w:rsidRDefault="00BC3D22" w:rsidP="00BC3D22">
      <w:pPr>
        <w:jc w:val="both"/>
        <w:rPr>
          <w:rFonts w:cs="Arial"/>
          <w:sz w:val="20"/>
          <w:highlight w:val="yellow"/>
        </w:rPr>
      </w:pPr>
      <w:r w:rsidRPr="00BC3D22">
        <w:rPr>
          <w:rFonts w:cs="Arial"/>
          <w:sz w:val="20"/>
          <w:highlight w:val="yellow"/>
        </w:rPr>
        <w:t>Pour ce faire, elle mobilise, ses agents ou partenaires qui auront notamment pour mission :</w:t>
      </w:r>
    </w:p>
    <w:p w14:paraId="748EC27D"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de suivre et de faciliter par tous moyens l’application de la clause, de mettre en relation les entreprises et les bénéficiaires potentiels ;</w:t>
      </w:r>
    </w:p>
    <w:p w14:paraId="23C83610"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de proposer des personnes susceptibles de bénéficier des mesures d’insertion avec le concours des organismes spécialisés et d’accompagner leur suivi.</w:t>
      </w:r>
    </w:p>
    <w:p w14:paraId="52CED901"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 xml:space="preserve">d’informer les entreprises sur les dispositifs et les accompagnements personnalisés. </w:t>
      </w:r>
    </w:p>
    <w:p w14:paraId="6467E95B"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d’étudier les actions de formation professionnalisantes éventuelles, en lien avec les financeurs publics ;</w:t>
      </w:r>
    </w:p>
    <w:p w14:paraId="01703AC7"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d'aider le titulaire à préciser ses besoins et les moyens par lesquels il compte réaliser ses engagements ;</w:t>
      </w:r>
    </w:p>
    <w:p w14:paraId="498B9B4A"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d'assurer un suivi de l'exécution de la clause durant toute la durée du marché.</w:t>
      </w:r>
    </w:p>
    <w:p w14:paraId="0BD14C2A"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 xml:space="preserve">d’appuyer le titulaire en cas de difficulté à mettre en œuvre la clause </w:t>
      </w:r>
    </w:p>
    <w:p w14:paraId="7763A3DF" w14:textId="77777777" w:rsidR="00BC3D22" w:rsidRPr="00BC3D22" w:rsidRDefault="00BC3D22" w:rsidP="00BC3D22">
      <w:pPr>
        <w:spacing w:after="200" w:line="276" w:lineRule="auto"/>
        <w:ind w:left="360"/>
        <w:jc w:val="both"/>
        <w:rPr>
          <w:rFonts w:cs="Arial"/>
          <w:i/>
          <w:sz w:val="20"/>
          <w:highlight w:val="yellow"/>
        </w:rPr>
      </w:pPr>
    </w:p>
    <w:p w14:paraId="4492A031"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SUIVI ET CONTROLE DE LA CLAUSE EMPLOI</w:t>
      </w:r>
    </w:p>
    <w:p w14:paraId="48184D25" w14:textId="77777777" w:rsidR="00BC3D22" w:rsidRPr="00BC3D22" w:rsidRDefault="00BC3D22" w:rsidP="00BC3D22">
      <w:pPr>
        <w:jc w:val="both"/>
        <w:rPr>
          <w:rFonts w:cs="Arial"/>
          <w:sz w:val="20"/>
          <w:highlight w:val="yellow"/>
        </w:rPr>
      </w:pPr>
    </w:p>
    <w:p w14:paraId="67545A02" w14:textId="77777777" w:rsidR="00BC3D22" w:rsidRPr="00BC3D22" w:rsidRDefault="00BC3D22" w:rsidP="00BC3D22">
      <w:pPr>
        <w:jc w:val="both"/>
        <w:rPr>
          <w:rFonts w:cs="Arial"/>
          <w:sz w:val="20"/>
          <w:highlight w:val="yellow"/>
        </w:rPr>
      </w:pPr>
      <w:r w:rsidRPr="00BC3D22">
        <w:rPr>
          <w:rFonts w:cs="Arial"/>
          <w:sz w:val="20"/>
          <w:highlight w:val="yellow"/>
        </w:rPr>
        <w:t>Pendant et à l’issue du marché, le CEA</w:t>
      </w:r>
      <w:r w:rsidRPr="00BC3D22">
        <w:rPr>
          <w:rFonts w:cs="Arial"/>
          <w:b/>
          <w:color w:val="FF0000"/>
          <w:sz w:val="20"/>
          <w:highlight w:val="yellow"/>
        </w:rPr>
        <w:t xml:space="preserve"> </w:t>
      </w:r>
      <w:r w:rsidRPr="00BC3D22">
        <w:rPr>
          <w:rFonts w:cs="Arial"/>
          <w:sz w:val="20"/>
          <w:highlight w:val="yellow"/>
        </w:rPr>
        <w:t xml:space="preserve">procède avec le soutien du l’équipe Clause Emploi de Grenoble-Alpes Métropole au suivi et contrôle de l’exécution de la clause emploi. Le titulaire doit transmettre à l’équipe Clause Emploi de Grenoble Alpes Métropole, tous renseignements utiles permettant le contrôle et le suivi de l'exécution de la clause emploi. </w:t>
      </w:r>
    </w:p>
    <w:p w14:paraId="2A0DE934" w14:textId="77777777" w:rsidR="00BC3D22" w:rsidRPr="00BC3D22" w:rsidRDefault="00BC3D22" w:rsidP="00BC3D22">
      <w:pPr>
        <w:jc w:val="both"/>
        <w:rPr>
          <w:rFonts w:cs="Arial"/>
          <w:sz w:val="20"/>
          <w:highlight w:val="yellow"/>
        </w:rPr>
      </w:pPr>
    </w:p>
    <w:p w14:paraId="72B827A2" w14:textId="77777777" w:rsidR="00BC3D22" w:rsidRPr="00BC3D22" w:rsidRDefault="00BC3D22" w:rsidP="00BC3D22">
      <w:pPr>
        <w:ind w:firstLine="708"/>
        <w:jc w:val="both"/>
        <w:rPr>
          <w:rFonts w:cs="Arial"/>
          <w:b/>
          <w:sz w:val="20"/>
          <w:highlight w:val="yellow"/>
          <w:u w:val="single"/>
        </w:rPr>
      </w:pPr>
      <w:r w:rsidRPr="00BC3D22">
        <w:rPr>
          <w:rFonts w:cs="Arial"/>
          <w:b/>
          <w:sz w:val="20"/>
          <w:highlight w:val="yellow"/>
          <w:u w:val="single"/>
        </w:rPr>
        <w:t>Au démarrage du marché</w:t>
      </w:r>
    </w:p>
    <w:p w14:paraId="1DD57773" w14:textId="77777777" w:rsidR="00BC3D22" w:rsidRPr="00BC3D22" w:rsidRDefault="00BC3D22" w:rsidP="00BC3D22">
      <w:pPr>
        <w:jc w:val="both"/>
        <w:rPr>
          <w:rFonts w:cs="Arial"/>
          <w:sz w:val="20"/>
          <w:highlight w:val="yellow"/>
        </w:rPr>
      </w:pPr>
    </w:p>
    <w:p w14:paraId="21544B86" w14:textId="77777777" w:rsidR="00BC3D22" w:rsidRPr="00BC3D22" w:rsidRDefault="00BC3D22" w:rsidP="00BC3D22">
      <w:pPr>
        <w:jc w:val="both"/>
        <w:rPr>
          <w:rFonts w:cs="Arial"/>
          <w:sz w:val="20"/>
          <w:highlight w:val="yellow"/>
        </w:rPr>
      </w:pPr>
      <w:r w:rsidRPr="00BC3D22">
        <w:rPr>
          <w:rFonts w:cs="Arial"/>
          <w:sz w:val="20"/>
          <w:highlight w:val="yellow"/>
        </w:rPr>
        <w:t xml:space="preserve">Dans un </w:t>
      </w:r>
      <w:r w:rsidRPr="00BC3D22">
        <w:rPr>
          <w:rFonts w:cs="Arial"/>
          <w:b/>
          <w:sz w:val="20"/>
          <w:highlight w:val="yellow"/>
        </w:rPr>
        <w:t>délai de 1 mois à compter de la date de notification du marché ou de l'ordre de service N° 1 – début de la phase de préparation du chantier –</w:t>
      </w:r>
      <w:r w:rsidRPr="00BC3D22">
        <w:rPr>
          <w:rFonts w:cs="Arial"/>
          <w:sz w:val="20"/>
          <w:highlight w:val="yellow"/>
        </w:rPr>
        <w:t xml:space="preserve"> le Titulaire informe par courriel l’équipe Clause Emploi de Grenoble Alpes Métropole des dispositions qu'elle compte prendre pour assurer le respect de la clause emploi.</w:t>
      </w:r>
    </w:p>
    <w:p w14:paraId="39E217DD" w14:textId="77777777" w:rsidR="00BC3D22" w:rsidRPr="00BC3D22" w:rsidRDefault="00BC3D22" w:rsidP="00BC3D22">
      <w:pPr>
        <w:jc w:val="both"/>
        <w:rPr>
          <w:rFonts w:cs="Arial"/>
          <w:sz w:val="20"/>
          <w:highlight w:val="yellow"/>
        </w:rPr>
      </w:pPr>
    </w:p>
    <w:p w14:paraId="31BA5E5D" w14:textId="77777777" w:rsidR="00BC3D22" w:rsidRPr="00BC3D22" w:rsidRDefault="00BC3D22" w:rsidP="00BC3D22">
      <w:pPr>
        <w:jc w:val="both"/>
        <w:rPr>
          <w:rFonts w:cs="Arial"/>
          <w:sz w:val="20"/>
          <w:highlight w:val="yellow"/>
        </w:rPr>
      </w:pPr>
      <w:r w:rsidRPr="00BC3D22">
        <w:rPr>
          <w:rFonts w:cs="Arial"/>
          <w:sz w:val="20"/>
          <w:highlight w:val="yellow"/>
        </w:rPr>
        <w:t>En cas de sous-traitance, le titulaire informe l’équipe clause emploi de la répartition des heures sous-traitée dès le démarrage de l’intervention du sous-traitant.</w:t>
      </w:r>
    </w:p>
    <w:p w14:paraId="55C2F0E6" w14:textId="77777777" w:rsidR="00BC3D22" w:rsidRPr="00BC3D22" w:rsidRDefault="00BC3D22" w:rsidP="00BC3D22">
      <w:pPr>
        <w:jc w:val="both"/>
        <w:rPr>
          <w:rFonts w:cs="Arial"/>
          <w:sz w:val="20"/>
          <w:highlight w:val="yellow"/>
        </w:rPr>
      </w:pPr>
    </w:p>
    <w:p w14:paraId="32A07C99" w14:textId="77777777" w:rsidR="00BC3D22" w:rsidRPr="00BC3D22" w:rsidRDefault="00BC3D22" w:rsidP="00BC3D22">
      <w:pPr>
        <w:ind w:firstLine="708"/>
        <w:jc w:val="both"/>
        <w:rPr>
          <w:rFonts w:cs="Arial"/>
          <w:b/>
          <w:sz w:val="20"/>
          <w:highlight w:val="yellow"/>
          <w:u w:val="single"/>
        </w:rPr>
      </w:pPr>
      <w:r w:rsidRPr="00BC3D22">
        <w:rPr>
          <w:rFonts w:cs="Arial"/>
          <w:b/>
          <w:sz w:val="20"/>
          <w:highlight w:val="yellow"/>
          <w:u w:val="single"/>
        </w:rPr>
        <w:t>Avant l’embauche</w:t>
      </w:r>
    </w:p>
    <w:p w14:paraId="51D8D9A4" w14:textId="77777777" w:rsidR="00BC3D22" w:rsidRPr="00BC3D22" w:rsidRDefault="00BC3D22" w:rsidP="00BC3D22">
      <w:pPr>
        <w:jc w:val="both"/>
        <w:rPr>
          <w:rFonts w:cs="Arial"/>
          <w:sz w:val="20"/>
          <w:highlight w:val="yellow"/>
        </w:rPr>
      </w:pPr>
    </w:p>
    <w:p w14:paraId="07223D2D" w14:textId="77777777" w:rsidR="00BC3D22" w:rsidRPr="00BC3D22" w:rsidRDefault="00BC3D22" w:rsidP="00BC3D22">
      <w:pPr>
        <w:jc w:val="both"/>
        <w:rPr>
          <w:rFonts w:cs="Arial"/>
          <w:sz w:val="20"/>
          <w:highlight w:val="yellow"/>
        </w:rPr>
      </w:pPr>
      <w:r w:rsidRPr="00BC3D22">
        <w:rPr>
          <w:rFonts w:cs="Arial"/>
          <w:sz w:val="20"/>
          <w:highlight w:val="yellow"/>
        </w:rPr>
        <w:t xml:space="preserve">Le Titulaire informe par mail l’équipe clause emploi de l’embauche à venir (date de démarrage et durée de la mission, partenaire éventuel). </w:t>
      </w:r>
    </w:p>
    <w:p w14:paraId="47919D98"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Dans le cas d’un recrutement direct, le Titulaire envoie les documents permettant la vérification de l’éligibilité (liste des documents concernés sur emploi.grenoblealpesmetropole.fr)</w:t>
      </w:r>
    </w:p>
    <w:p w14:paraId="3857BD8A"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 mise à disposition, le titulaire informe l’équipe clause emploi du nom du partenaire de recrutement et des coordonnées mail et téléphoniques de la personne contact. Il demande au partenaire de prendre contact avec l’équipe clause emploi pour valider l’éligibilité de la personne retenue. Pour les agences d’emploi conventionnées, la fiche orientation remplie par un partenaire de l’emploi permet d’attester l’éligibilité au dispositif.</w:t>
      </w:r>
    </w:p>
    <w:p w14:paraId="190F3180"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 sous-traitance à une SIAE ou une STPA, le titulaire informe le partenaire de son obligation clause emploi et des modalités de suivi de la clause emploi.</w:t>
      </w:r>
    </w:p>
    <w:p w14:paraId="76EAB138" w14:textId="77777777" w:rsidR="00BC3D22" w:rsidRPr="00BC3D22" w:rsidRDefault="00BC3D22" w:rsidP="00BC3D22">
      <w:pPr>
        <w:spacing w:line="260" w:lineRule="atLeast"/>
        <w:ind w:left="720"/>
        <w:contextualSpacing/>
        <w:jc w:val="both"/>
        <w:rPr>
          <w:rFonts w:cs="Arial"/>
          <w:sz w:val="20"/>
          <w:highlight w:val="yellow"/>
        </w:rPr>
      </w:pPr>
    </w:p>
    <w:p w14:paraId="249DBA9D" w14:textId="77777777" w:rsidR="00BC3D22" w:rsidRPr="00BC3D22" w:rsidRDefault="00BC3D22" w:rsidP="00BC3D22">
      <w:pPr>
        <w:ind w:firstLine="360"/>
        <w:jc w:val="both"/>
        <w:rPr>
          <w:rFonts w:cs="Arial"/>
          <w:b/>
          <w:sz w:val="20"/>
          <w:highlight w:val="yellow"/>
          <w:u w:val="single"/>
        </w:rPr>
      </w:pPr>
      <w:r w:rsidRPr="00BC3D22">
        <w:rPr>
          <w:rFonts w:cs="Arial"/>
          <w:b/>
          <w:sz w:val="20"/>
          <w:highlight w:val="yellow"/>
          <w:u w:val="single"/>
        </w:rPr>
        <w:t>Au moment de l’embauche ou au plus tard 1 mois avant la fin du marché :</w:t>
      </w:r>
    </w:p>
    <w:p w14:paraId="520CE9E2" w14:textId="77777777" w:rsidR="00BC3D22" w:rsidRPr="00BC3D22" w:rsidRDefault="00BC3D22" w:rsidP="00BC3D22">
      <w:pPr>
        <w:jc w:val="both"/>
        <w:rPr>
          <w:rFonts w:cs="Arial"/>
          <w:sz w:val="20"/>
          <w:highlight w:val="yellow"/>
        </w:rPr>
      </w:pPr>
    </w:p>
    <w:p w14:paraId="54755C91" w14:textId="77777777" w:rsidR="00BC3D22" w:rsidRPr="00BC3D22" w:rsidRDefault="00BC3D22" w:rsidP="00BC3D22">
      <w:pPr>
        <w:jc w:val="both"/>
        <w:rPr>
          <w:rFonts w:cs="Arial"/>
          <w:sz w:val="20"/>
          <w:highlight w:val="yellow"/>
        </w:rPr>
      </w:pPr>
      <w:r w:rsidRPr="00BC3D22">
        <w:rPr>
          <w:rFonts w:cs="Arial"/>
          <w:sz w:val="20"/>
          <w:highlight w:val="yellow"/>
        </w:rPr>
        <w:t>Le titulaire informe l’équipe clause emploi de la réalisation de son engagement :</w:t>
      </w:r>
    </w:p>
    <w:p w14:paraId="356CFBDF"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d’embauche directe : envoi du contrat de travail</w:t>
      </w:r>
    </w:p>
    <w:p w14:paraId="310761A5"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 mise à disposition ou de sous-traitance à une SIAE ou STPA, le titulaire demande au partenaire d’envoyer mensuellement le tableau de suivi (tableau en téléchargement sur le site emploi.grenoblealpesmetropole.fr)</w:t>
      </w:r>
    </w:p>
    <w:p w14:paraId="0339C34C" w14:textId="77777777" w:rsidR="00BC3D22" w:rsidRPr="00BC3D22" w:rsidRDefault="00BC3D22" w:rsidP="00BC3D22">
      <w:pPr>
        <w:jc w:val="both"/>
        <w:rPr>
          <w:rFonts w:cs="Arial"/>
          <w:b/>
          <w:sz w:val="20"/>
          <w:highlight w:val="yellow"/>
        </w:rPr>
      </w:pPr>
    </w:p>
    <w:p w14:paraId="5A05F19B" w14:textId="77777777" w:rsidR="00BC3D22" w:rsidRPr="00BC3D22" w:rsidRDefault="00BC3D22" w:rsidP="00BC3D22">
      <w:pPr>
        <w:jc w:val="both"/>
        <w:rPr>
          <w:rFonts w:cs="Arial"/>
          <w:sz w:val="20"/>
          <w:highlight w:val="yellow"/>
        </w:rPr>
      </w:pPr>
    </w:p>
    <w:p w14:paraId="3112AD97" w14:textId="77777777" w:rsidR="00BC3D22" w:rsidRPr="00BC3D22" w:rsidRDefault="00BC3D22" w:rsidP="00BC3D22">
      <w:pPr>
        <w:jc w:val="both"/>
        <w:rPr>
          <w:rFonts w:cs="Arial"/>
          <w:b/>
          <w:sz w:val="20"/>
          <w:highlight w:val="yellow"/>
          <w:u w:val="single"/>
        </w:rPr>
      </w:pPr>
      <w:r w:rsidRPr="00BC3D22">
        <w:rPr>
          <w:rFonts w:cs="Arial"/>
          <w:b/>
          <w:sz w:val="20"/>
          <w:highlight w:val="yellow"/>
          <w:u w:val="single"/>
        </w:rPr>
        <w:t>6. INFORMATIONS RELATIVES AUX DONNEES PERSONNELLES</w:t>
      </w:r>
    </w:p>
    <w:p w14:paraId="349A4203" w14:textId="77777777" w:rsidR="00BC3D22" w:rsidRPr="00BC3D22" w:rsidRDefault="00BC3D22" w:rsidP="00BC3D22">
      <w:pPr>
        <w:jc w:val="both"/>
        <w:rPr>
          <w:rFonts w:cs="Arial"/>
          <w:b/>
          <w:sz w:val="20"/>
          <w:highlight w:val="yellow"/>
          <w:u w:val="single"/>
        </w:rPr>
      </w:pPr>
    </w:p>
    <w:p w14:paraId="1CE343DC" w14:textId="77777777" w:rsidR="00BC3D22" w:rsidRPr="00BC3D22" w:rsidRDefault="00BC3D22" w:rsidP="00BC3D22">
      <w:pPr>
        <w:spacing w:after="120"/>
        <w:jc w:val="both"/>
        <w:rPr>
          <w:rFonts w:cs="Arial"/>
          <w:sz w:val="20"/>
          <w:highlight w:val="yellow"/>
        </w:rPr>
      </w:pPr>
      <w:r w:rsidRPr="00BC3D22">
        <w:rPr>
          <w:rFonts w:cs="Arial"/>
          <w:sz w:val="20"/>
          <w:highlight w:val="yellow"/>
        </w:rPr>
        <w:t>Le titulaire est informé que les actions d’accompagnement, de suivi et de contrôle des actions d’insertion pour lesquelles le titulaire du marché s’est engagé sont confiées à Grenoble-Alpes Métropole. Ces données seront traitées dans le logiciel « Clause », développé par la société Cityzen du Groupe UP à la demande de l’Alliance Villes Emploi, qui a fait l’objet d’une déclaration à la CNIL.</w:t>
      </w:r>
    </w:p>
    <w:p w14:paraId="55AF0F6F" w14:textId="77777777" w:rsidR="00BC3D22" w:rsidRPr="00BC3D22" w:rsidRDefault="00BC3D22" w:rsidP="00BC3D22">
      <w:pPr>
        <w:spacing w:after="120"/>
        <w:jc w:val="both"/>
        <w:rPr>
          <w:rFonts w:cs="Arial"/>
          <w:sz w:val="20"/>
          <w:highlight w:val="yellow"/>
        </w:rPr>
      </w:pPr>
      <w:r w:rsidRPr="00BC3D22">
        <w:rPr>
          <w:rFonts w:cs="Arial"/>
          <w:sz w:val="20"/>
          <w:highlight w:val="yellow"/>
        </w:rPr>
        <w:t>A ce titre, le titulaire doit informer les bénéficiaires, les représentants de l’entreprise, les représentants de tous partenaires impliquées dans la mise en application de la clause que les informations recueillies sont enregistrées dans un fichier informatisé pour réaliser le suivi dans le cadre du dispositif clause emploi.</w:t>
      </w:r>
    </w:p>
    <w:p w14:paraId="37EFFE3A" w14:textId="77777777" w:rsidR="00BC3D22" w:rsidRPr="00BC3D22" w:rsidRDefault="00BC3D22" w:rsidP="00BC3D22">
      <w:pPr>
        <w:spacing w:after="120"/>
        <w:jc w:val="both"/>
        <w:rPr>
          <w:rFonts w:cs="Arial"/>
          <w:sz w:val="20"/>
          <w:highlight w:val="yellow"/>
        </w:rPr>
      </w:pPr>
      <w:r w:rsidRPr="00BC3D22">
        <w:rPr>
          <w:rFonts w:cs="Arial"/>
          <w:sz w:val="20"/>
          <w:highlight w:val="yellow"/>
        </w:rPr>
        <w:t>Grenoble-Alpes Métropole est responsable du traitement des données collectées.</w:t>
      </w:r>
    </w:p>
    <w:p w14:paraId="0CF8B5F0" w14:textId="77777777" w:rsidR="00BC3D22" w:rsidRPr="00BC3D22" w:rsidRDefault="00BC3D22" w:rsidP="00BC3D22">
      <w:pPr>
        <w:spacing w:before="60" w:after="120"/>
        <w:rPr>
          <w:rFonts w:eastAsia="Calibri" w:cs="Arial"/>
          <w:iCs/>
          <w:color w:val="000000"/>
          <w:kern w:val="24"/>
          <w:sz w:val="20"/>
          <w:highlight w:val="yellow"/>
        </w:rPr>
      </w:pPr>
      <w:r w:rsidRPr="00BC3D22">
        <w:rPr>
          <w:rFonts w:eastAsia="Calibri" w:cs="Arial"/>
          <w:iCs/>
          <w:color w:val="000000"/>
          <w:kern w:val="24"/>
          <w:sz w:val="20"/>
          <w:highlight w:val="yellow"/>
        </w:rPr>
        <w:t>Le traitement est nécessaire à l’établissement de la relation contractuelle entre le titulaire et le CEA</w:t>
      </w:r>
      <w:r w:rsidRPr="00BC3D22">
        <w:rPr>
          <w:rFonts w:eastAsia="Calibri" w:cs="Arial"/>
          <w:b/>
          <w:iCs/>
          <w:color w:val="FF0000"/>
          <w:kern w:val="24"/>
          <w:sz w:val="20"/>
          <w:highlight w:val="yellow"/>
        </w:rPr>
        <w:t>,</w:t>
      </w:r>
    </w:p>
    <w:p w14:paraId="3C687AE0" w14:textId="77777777" w:rsidR="00BC3D22" w:rsidRPr="00BC3D22" w:rsidRDefault="00BC3D22" w:rsidP="00BC3D22">
      <w:pPr>
        <w:spacing w:after="120"/>
        <w:jc w:val="both"/>
        <w:rPr>
          <w:rFonts w:cs="Arial"/>
          <w:sz w:val="20"/>
          <w:highlight w:val="yellow"/>
        </w:rPr>
      </w:pPr>
      <w:r w:rsidRPr="00BC3D22">
        <w:rPr>
          <w:rFonts w:cs="Arial"/>
          <w:sz w:val="20"/>
          <w:highlight w:val="yellow"/>
        </w:rPr>
        <w:t>Les données sont conservées pendant une durée de 48 mois à partir du 1er jour de la mise en poste du bénéficiaire et 24 mois après la fin de la période concernée.</w:t>
      </w:r>
    </w:p>
    <w:p w14:paraId="0F3EB02E" w14:textId="77777777" w:rsidR="00BC3D22" w:rsidRPr="00BC3D22" w:rsidRDefault="00BC3D22" w:rsidP="00BC3D22">
      <w:pPr>
        <w:spacing w:after="120"/>
        <w:jc w:val="both"/>
        <w:rPr>
          <w:rFonts w:cs="Arial"/>
          <w:sz w:val="20"/>
          <w:highlight w:val="yellow"/>
        </w:rPr>
      </w:pPr>
      <w:r w:rsidRPr="00BC3D22">
        <w:rPr>
          <w:rFonts w:cs="Arial"/>
          <w:sz w:val="20"/>
          <w:highlight w:val="yellow"/>
        </w:rPr>
        <w:t>Ces données sont destinées à l’équipe Clause Emploi de Grenoble-Alpes Métropole et aux organismes partenaires emploi - insertion susceptibles d’intervenir et d’accompagner les démarches.</w:t>
      </w:r>
    </w:p>
    <w:p w14:paraId="72F98F27" w14:textId="77777777" w:rsidR="00BC3D22" w:rsidRPr="00BC3D22" w:rsidRDefault="00BC3D22" w:rsidP="00BC3D22">
      <w:pPr>
        <w:spacing w:after="120"/>
        <w:jc w:val="both"/>
        <w:rPr>
          <w:rFonts w:cs="Arial"/>
          <w:sz w:val="20"/>
          <w:highlight w:val="yellow"/>
        </w:rPr>
      </w:pPr>
      <w:r w:rsidRPr="00BC3D22">
        <w:rPr>
          <w:rFonts w:cs="Arial"/>
          <w:sz w:val="20"/>
          <w:highlight w:val="yellow"/>
        </w:rPr>
        <w:t xml:space="preserve">Il est possible à tout moment, pour le bénéficiaire, de demander l’accès, la rectification, l’effacement, la portabilité ou la limitation des données le concernant, ou de s’opposer à leur traitement, en contactant le service concerné par courriel à l’adresse : </w:t>
      </w:r>
      <w:hyperlink r:id="rId31" w:history="1">
        <w:r w:rsidRPr="00BC3D22">
          <w:rPr>
            <w:rFonts w:cs="Arial"/>
            <w:color w:val="0000FF"/>
            <w:sz w:val="20"/>
            <w:highlight w:val="yellow"/>
            <w:u w:val="single"/>
          </w:rPr>
          <w:t>clause.emploi@grenoblealpesmetropole.fr</w:t>
        </w:r>
      </w:hyperlink>
      <w:r w:rsidRPr="00BC3D22">
        <w:rPr>
          <w:rFonts w:cs="Arial"/>
          <w:sz w:val="20"/>
          <w:highlight w:val="yellow"/>
        </w:rPr>
        <w:t xml:space="preserve"> ou en contactant le Délégué à la protection des données :</w:t>
      </w:r>
    </w:p>
    <w:p w14:paraId="6AF5BF14" w14:textId="77777777" w:rsidR="00BC3D22" w:rsidRPr="00BC3D22" w:rsidRDefault="00BC3D22" w:rsidP="00BC3D22">
      <w:pPr>
        <w:numPr>
          <w:ilvl w:val="0"/>
          <w:numId w:val="45"/>
        </w:numPr>
        <w:spacing w:after="120"/>
        <w:contextualSpacing/>
        <w:jc w:val="both"/>
        <w:rPr>
          <w:rFonts w:cs="Arial"/>
          <w:sz w:val="20"/>
          <w:highlight w:val="yellow"/>
        </w:rPr>
      </w:pPr>
      <w:r w:rsidRPr="00BC3D22">
        <w:rPr>
          <w:rFonts w:cs="Arial"/>
          <w:sz w:val="20"/>
          <w:highlight w:val="yellow"/>
        </w:rPr>
        <w:t xml:space="preserve">DPO par </w:t>
      </w:r>
      <w:hyperlink r:id="rId32" w:history="1">
        <w:r w:rsidRPr="00BC3D22">
          <w:rPr>
            <w:rFonts w:cs="Arial"/>
            <w:color w:val="0000FF"/>
            <w:sz w:val="20"/>
            <w:highlight w:val="yellow"/>
            <w:u w:val="single"/>
          </w:rPr>
          <w:t>voie électronique</w:t>
        </w:r>
      </w:hyperlink>
      <w:r w:rsidRPr="00BC3D22">
        <w:rPr>
          <w:rFonts w:cs="Arial"/>
          <w:sz w:val="20"/>
          <w:highlight w:val="yellow"/>
        </w:rPr>
        <w:t xml:space="preserve"> (formulaire sur demarches.grenoblealpesmetropole.fr) ;</w:t>
      </w:r>
    </w:p>
    <w:p w14:paraId="70B06277" w14:textId="77777777" w:rsidR="00BC3D22" w:rsidRPr="00BC3D22" w:rsidRDefault="00BC3D22" w:rsidP="00BC3D22">
      <w:pPr>
        <w:numPr>
          <w:ilvl w:val="0"/>
          <w:numId w:val="45"/>
        </w:numPr>
        <w:spacing w:after="120"/>
        <w:contextualSpacing/>
        <w:jc w:val="both"/>
        <w:rPr>
          <w:rFonts w:cs="Arial"/>
          <w:sz w:val="20"/>
          <w:highlight w:val="yellow"/>
        </w:rPr>
      </w:pPr>
      <w:r w:rsidRPr="00BC3D22">
        <w:rPr>
          <w:rFonts w:cs="Arial"/>
          <w:sz w:val="20"/>
          <w:highlight w:val="yellow"/>
        </w:rPr>
        <w:lastRenderedPageBreak/>
        <w:t xml:space="preserve">Ou par courrier postal à l’adresse suivante : </w:t>
      </w:r>
    </w:p>
    <w:p w14:paraId="39BE6757" w14:textId="77777777" w:rsidR="00BC3D22" w:rsidRPr="00BC3D22" w:rsidRDefault="00BC3D22" w:rsidP="00BC3D22">
      <w:pPr>
        <w:jc w:val="both"/>
        <w:rPr>
          <w:rFonts w:cs="Arial"/>
          <w:sz w:val="20"/>
          <w:highlight w:val="yellow"/>
        </w:rPr>
      </w:pPr>
      <w:r w:rsidRPr="00BC3D22">
        <w:rPr>
          <w:rFonts w:cs="Arial"/>
          <w:sz w:val="20"/>
          <w:highlight w:val="yellow"/>
        </w:rPr>
        <w:t>Le délégué à la protection des données</w:t>
      </w:r>
    </w:p>
    <w:p w14:paraId="588F5509" w14:textId="77777777" w:rsidR="00BC3D22" w:rsidRPr="00BC3D22" w:rsidRDefault="00BC3D22" w:rsidP="00BC3D22">
      <w:pPr>
        <w:jc w:val="both"/>
        <w:rPr>
          <w:rFonts w:cs="Arial"/>
          <w:sz w:val="20"/>
          <w:highlight w:val="yellow"/>
        </w:rPr>
      </w:pPr>
      <w:r w:rsidRPr="00BC3D22">
        <w:rPr>
          <w:rFonts w:cs="Arial"/>
          <w:sz w:val="20"/>
          <w:highlight w:val="yellow"/>
        </w:rPr>
        <w:t>Grenoble-Alpes Métropole - Le Forum</w:t>
      </w:r>
    </w:p>
    <w:p w14:paraId="0DBE31B5" w14:textId="77777777" w:rsidR="00BC3D22" w:rsidRPr="00BC3D22" w:rsidRDefault="00BC3D22" w:rsidP="00BC3D22">
      <w:pPr>
        <w:spacing w:after="120"/>
        <w:jc w:val="both"/>
        <w:rPr>
          <w:rFonts w:cs="Arial"/>
          <w:sz w:val="20"/>
          <w:highlight w:val="yellow"/>
        </w:rPr>
      </w:pPr>
      <w:r w:rsidRPr="00BC3D22">
        <w:rPr>
          <w:rFonts w:cs="Arial"/>
          <w:sz w:val="20"/>
          <w:highlight w:val="yellow"/>
        </w:rPr>
        <w:t>3, rue Malakoff - CS 50053 - 38031 Grenoble cedex</w:t>
      </w:r>
    </w:p>
    <w:p w14:paraId="5485B4C2" w14:textId="77777777" w:rsidR="00BC3D22" w:rsidRPr="00BC3D22" w:rsidRDefault="00BC3D22" w:rsidP="00BC3D22">
      <w:pPr>
        <w:spacing w:after="120"/>
        <w:jc w:val="both"/>
        <w:rPr>
          <w:rFonts w:cs="Arial"/>
          <w:sz w:val="20"/>
          <w:highlight w:val="yellow"/>
        </w:rPr>
      </w:pPr>
      <w:r w:rsidRPr="00BC3D22">
        <w:rPr>
          <w:rFonts w:cs="Arial"/>
          <w:sz w:val="20"/>
          <w:highlight w:val="yellow"/>
        </w:rPr>
        <w:t>Toute personne estimant que le droit à la protection de ses données n’est pas assuré, peut introduire une réclamation auprès de la Commission Nationale de l’Informatique et des Libertés (CNIL), 3 Place de Fontenoy - TSA 80715 - 75334 PARIS CEDEX 07.</w:t>
      </w:r>
    </w:p>
    <w:p w14:paraId="287465AC" w14:textId="77777777" w:rsidR="00BC3D22" w:rsidRPr="00BC3D22" w:rsidRDefault="00BC3D22" w:rsidP="00BC3D22">
      <w:pPr>
        <w:spacing w:after="120"/>
        <w:jc w:val="both"/>
        <w:rPr>
          <w:rFonts w:cs="Arial"/>
          <w:sz w:val="20"/>
        </w:rPr>
      </w:pPr>
      <w:r w:rsidRPr="00BC3D22">
        <w:rPr>
          <w:rFonts w:cs="Arial"/>
          <w:sz w:val="20"/>
          <w:highlight w:val="yellow"/>
        </w:rPr>
        <w:t>La non-fourniture ou la non-autorisation de la transmission de ces informations entraînera l’impossibilité de donner une suite à ce positionnement sur le dispositif clause emploi.</w:t>
      </w:r>
    </w:p>
    <w:p w14:paraId="1CF5A49F" w14:textId="146D403E" w:rsidR="005A6817" w:rsidRDefault="005A6817">
      <w:pPr>
        <w:rPr>
          <w:ins w:id="98" w:author="BOUE Karine" w:date="2025-04-18T14:55:00Z"/>
          <w:rFonts w:cs="Arial"/>
          <w:szCs w:val="22"/>
        </w:rPr>
      </w:pPr>
    </w:p>
    <w:p w14:paraId="578A56FE" w14:textId="102F653D" w:rsidR="005A6817" w:rsidRPr="0070057C" w:rsidRDefault="005A6817" w:rsidP="00EC5784">
      <w:pPr>
        <w:tabs>
          <w:tab w:val="left" w:pos="3970"/>
          <w:tab w:val="left" w:pos="5670"/>
        </w:tabs>
        <w:spacing w:line="240" w:lineRule="exact"/>
        <w:rPr>
          <w:rFonts w:cs="Arial"/>
          <w:szCs w:val="22"/>
        </w:rPr>
      </w:pPr>
    </w:p>
    <w:sectPr w:rsidR="005A6817" w:rsidRPr="0070057C" w:rsidSect="00884628">
      <w:footerReference w:type="default" r:id="rId33"/>
      <w:pgSz w:w="11906" w:h="16838"/>
      <w:pgMar w:top="719" w:right="1418" w:bottom="1079" w:left="1418"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7" w:author="BOUE Karine" w:date="2025-04-18T11:44:00Z" w:initials="BK2">
    <w:p w14:paraId="3E464C50" w14:textId="77777777" w:rsidR="00BC3D22" w:rsidRDefault="00BC3D22" w:rsidP="00BC3D22">
      <w:pPr>
        <w:pStyle w:val="Commentaire"/>
      </w:pPr>
      <w:r>
        <w:rPr>
          <w:rStyle w:val="Marquedecommentaire"/>
        </w:rPr>
        <w:annotationRef/>
      </w:r>
      <w:r>
        <w:t>Annexe à conserver si clause d’insertion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464C5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ACB9B2" w16cex:dateUtc="2025-04-18T09: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464C50" w16cid:durableId="2BACB9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C045C" w14:textId="77777777" w:rsidR="00E95FFB" w:rsidRDefault="00E95FFB">
      <w:r>
        <w:separator/>
      </w:r>
    </w:p>
  </w:endnote>
  <w:endnote w:type="continuationSeparator" w:id="0">
    <w:p w14:paraId="2FC9056D" w14:textId="77777777" w:rsidR="00E95FFB" w:rsidRDefault="00E95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2F0E7" w14:textId="70235B6D" w:rsidR="00E95FFB" w:rsidRDefault="00E95FF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de marché n°</w:t>
    </w:r>
    <w:r w:rsidR="00B67E3F" w:rsidRPr="00B67E3F">
      <w:rPr>
        <w:sz w:val="16"/>
        <w:szCs w:val="16"/>
      </w:rPr>
      <w:t>B25-025</w:t>
    </w:r>
    <w:r w:rsidR="00A07161">
      <w:rPr>
        <w:sz w:val="16"/>
        <w:szCs w:val="16"/>
      </w:rPr>
      <w:t>25</w:t>
    </w:r>
    <w:r w:rsidR="00B67E3F" w:rsidRPr="00B67E3F">
      <w:rPr>
        <w:sz w:val="16"/>
        <w:szCs w:val="16"/>
      </w:rPr>
      <w:t>-ES</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E24A1D">
      <w:rPr>
        <w:rStyle w:val="Numrodepage"/>
        <w:noProof/>
        <w:sz w:val="16"/>
        <w:szCs w:val="16"/>
      </w:rPr>
      <w:t>21</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E24A1D">
      <w:rPr>
        <w:rStyle w:val="Numrodepage"/>
        <w:noProof/>
        <w:sz w:val="16"/>
        <w:szCs w:val="16"/>
      </w:rPr>
      <w:t>39</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EE8C2" w14:textId="77777777" w:rsidR="005119BB" w:rsidRDefault="005119BB" w:rsidP="005119BB">
    <w:pPr>
      <w:spacing w:before="5" w:after="120"/>
      <w:ind w:left="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0BBF0449" wp14:editId="3A142987">
          <wp:extent cx="190500" cy="381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1EF41D77" w14:textId="77777777" w:rsidR="005119BB" w:rsidRPr="005119BB" w:rsidRDefault="005119BB" w:rsidP="005119BB">
    <w:pPr>
      <w:tabs>
        <w:tab w:val="center" w:pos="7591"/>
      </w:tabs>
      <w:spacing w:after="110"/>
    </w:pPr>
    <w:r w:rsidRPr="005119BB">
      <w:rPr>
        <w:rFonts w:eastAsia="Arial" w:cs="Arial"/>
        <w:color w:val="767171"/>
        <w:sz w:val="12"/>
      </w:rPr>
      <w:t xml:space="preserve">CEA </w:t>
    </w:r>
    <w:r w:rsidRPr="005119BB">
      <w:rPr>
        <w:rFonts w:eastAsia="Arial" w:cs="Arial"/>
        <w:color w:val="767171"/>
        <w:sz w:val="12"/>
      </w:rPr>
      <w:tab/>
      <w:t>DG/CEAGRE/DPRSG/SMA</w:t>
    </w:r>
    <w:r w:rsidRPr="005119BB">
      <w:rPr>
        <w:rFonts w:ascii="Calibri" w:eastAsia="Calibri" w:hAnsi="Calibri" w:cs="Calibri"/>
        <w:color w:val="767171"/>
        <w:sz w:val="12"/>
      </w:rPr>
      <w:t xml:space="preserve"> </w:t>
    </w:r>
  </w:p>
  <w:p w14:paraId="05F3E9ED" w14:textId="662C200D" w:rsidR="00E415B9" w:rsidRDefault="005119BB" w:rsidP="005119BB">
    <w:pPr>
      <w:tabs>
        <w:tab w:val="center" w:pos="6873"/>
      </w:tabs>
      <w:rPr>
        <w:rFonts w:eastAsia="Arial" w:cs="Arial"/>
        <w:color w:val="767171"/>
        <w:sz w:val="12"/>
      </w:rPr>
    </w:pPr>
    <w:r w:rsidRPr="005119BB">
      <w:rPr>
        <w:rFonts w:eastAsia="Arial" w:cs="Arial"/>
        <w:color w:val="767171"/>
        <w:sz w:val="12"/>
      </w:rPr>
      <w:t xml:space="preserve">Centre de Grenoble 17 avenue des Martyrs 38054 GRENOBLE Cedex 9 </w:t>
    </w:r>
  </w:p>
  <w:p w14:paraId="161B208B" w14:textId="6D37F15D" w:rsidR="005119BB" w:rsidRPr="005119BB" w:rsidRDefault="00E415B9" w:rsidP="005119BB">
    <w:pPr>
      <w:tabs>
        <w:tab w:val="center" w:pos="6873"/>
      </w:tabs>
    </w:pPr>
    <w:r>
      <w:rPr>
        <w:rFonts w:eastAsia="Arial" w:cs="Arial"/>
        <w:color w:val="767171"/>
        <w:sz w:val="12"/>
      </w:rPr>
      <w:t>Service Marchés et Achats</w:t>
    </w:r>
    <w:r w:rsidR="005119BB" w:rsidRPr="005119BB">
      <w:rPr>
        <w:rFonts w:eastAsia="Arial" w:cs="Arial"/>
        <w:color w:val="767171"/>
        <w:sz w:val="12"/>
      </w:rPr>
      <w:tab/>
    </w:r>
    <w:r w:rsidR="005119BB" w:rsidRPr="005119BB">
      <w:rPr>
        <w:rFonts w:ascii="Calibri" w:eastAsia="Calibri" w:hAnsi="Calibri" w:cs="Calibri"/>
        <w:color w:val="767171"/>
        <w:sz w:val="14"/>
      </w:rPr>
      <w:t xml:space="preserve"> </w:t>
    </w:r>
  </w:p>
  <w:p w14:paraId="36A8FB57" w14:textId="77777777" w:rsidR="005119BB" w:rsidRPr="005119BB" w:rsidRDefault="005119BB" w:rsidP="00CD67E5">
    <w:pPr>
      <w:spacing w:after="117"/>
    </w:pPr>
    <w:r w:rsidRPr="005119BB">
      <w:rPr>
        <w:rFonts w:eastAsia="Arial" w:cs="Arial"/>
        <w:color w:val="262626"/>
        <w:sz w:val="10"/>
      </w:rPr>
      <w:t>Établissement public à caractère industriel et commercial l RCS Paris B 775 685 019</w:t>
    </w:r>
    <w:r w:rsidRPr="005119BB">
      <w:rPr>
        <w:rFonts w:eastAsia="Arial" w:cs="Arial"/>
        <w:sz w:val="10"/>
      </w:rPr>
      <w:t xml:space="preserve"> </w:t>
    </w:r>
  </w:p>
  <w:p w14:paraId="77E68370" w14:textId="6BD65A59" w:rsidR="00E95FFB" w:rsidRPr="002A43B0" w:rsidRDefault="00E95FFB" w:rsidP="002A43B0">
    <w:pPr>
      <w:pStyle w:val="Pieddepage"/>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86608" w14:textId="01C3EDDC" w:rsidR="00E95FFB" w:rsidRPr="0090513A" w:rsidRDefault="00E95FFB" w:rsidP="00884628">
    <w:pPr>
      <w:rPr>
        <w:i/>
        <w:color w:val="808080"/>
        <w:sz w:val="16"/>
        <w:szCs w:val="16"/>
      </w:rPr>
    </w:pPr>
    <w:r>
      <w:rPr>
        <w:rStyle w:val="Numrodepage"/>
        <w:sz w:val="16"/>
        <w:szCs w:val="16"/>
      </w:rPr>
      <w:t xml:space="preserve">Annexe n° 2 </w:t>
    </w:r>
    <w:r w:rsidRPr="0090513A">
      <w:rPr>
        <w:rStyle w:val="Numrodepage"/>
        <w:sz w:val="16"/>
        <w:szCs w:val="16"/>
      </w:rPr>
      <w:t xml:space="preserve">– </w:t>
    </w:r>
    <w:r w:rsidRPr="00DB6C01">
      <w:rPr>
        <w:rStyle w:val="Numrodepage"/>
        <w:sz w:val="16"/>
        <w:szCs w:val="16"/>
      </w:rPr>
      <w:t>Spécifications pour la livraison d’appareils ou d’équipements électriques au CEA/Grenoble</w:t>
    </w:r>
    <w:r>
      <w:rPr>
        <w:rStyle w:val="Numrodepage"/>
        <w:sz w:val="16"/>
        <w:szCs w:val="16"/>
      </w:rPr>
      <w:tab/>
    </w:r>
    <w:r>
      <w:rPr>
        <w:rStyle w:val="Numrodepage"/>
        <w:sz w:val="16"/>
        <w:szCs w:val="16"/>
      </w:rPr>
      <w:tab/>
    </w:r>
    <w:r w:rsidRPr="0090513A">
      <w:rPr>
        <w:rStyle w:val="Numrodepage"/>
        <w:sz w:val="16"/>
        <w:szCs w:val="16"/>
      </w:rPr>
      <w:fldChar w:fldCharType="begin"/>
    </w:r>
    <w:r w:rsidRPr="0090513A">
      <w:rPr>
        <w:rStyle w:val="Numrodepage"/>
        <w:sz w:val="16"/>
        <w:szCs w:val="16"/>
      </w:rPr>
      <w:instrText xml:space="preserve"> PAGE </w:instrText>
    </w:r>
    <w:r w:rsidRPr="0090513A">
      <w:rPr>
        <w:rStyle w:val="Numrodepage"/>
        <w:sz w:val="16"/>
        <w:szCs w:val="16"/>
      </w:rPr>
      <w:fldChar w:fldCharType="separate"/>
    </w:r>
    <w:r w:rsidR="00E24A1D">
      <w:rPr>
        <w:rStyle w:val="Numrodepage"/>
        <w:noProof/>
        <w:sz w:val="16"/>
        <w:szCs w:val="16"/>
      </w:rPr>
      <w:t>1</w:t>
    </w:r>
    <w:r w:rsidRPr="0090513A">
      <w:rPr>
        <w:rStyle w:val="Numrodepage"/>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8700D" w14:textId="1EAC883E" w:rsidR="00E95FFB" w:rsidRPr="0090513A" w:rsidRDefault="00E95FFB" w:rsidP="00884628">
    <w:pPr>
      <w:rPr>
        <w:i/>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F6E14" w14:textId="77777777" w:rsidR="00E95FFB" w:rsidRDefault="00E95FFB">
      <w:r>
        <w:separator/>
      </w:r>
    </w:p>
  </w:footnote>
  <w:footnote w:type="continuationSeparator" w:id="0">
    <w:p w14:paraId="4BB0A18D" w14:textId="77777777" w:rsidR="00E95FFB" w:rsidRDefault="00E95FFB">
      <w:r>
        <w:continuationSeparator/>
      </w:r>
    </w:p>
  </w:footnote>
  <w:footnote w:id="1">
    <w:p w14:paraId="77A11410" w14:textId="77777777" w:rsidR="00E95FFB" w:rsidRDefault="00E95FFB" w:rsidP="00411BC6">
      <w:pPr>
        <w:pStyle w:val="Notedebasdepage"/>
      </w:pPr>
      <w:r>
        <w:rPr>
          <w:rStyle w:val="Appelnotedebasdep"/>
        </w:rPr>
        <w:footnoteRef/>
      </w:r>
      <w:r>
        <w:t xml:space="preserve"> </w:t>
      </w:r>
      <w:r w:rsidRPr="0070057C">
        <w:rPr>
          <w:rFonts w:cs="Arial"/>
          <w:sz w:val="18"/>
          <w:szCs w:val="18"/>
        </w:rPr>
        <w:t>Joindre la décomposition détaillée des coûts selon les éléments de prix figurant dans l’offre initiale du fournisseur et tous les justificatifs.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38DB5" w14:textId="77777777" w:rsidR="00E95FFB" w:rsidRDefault="00E95FFB">
    <w:pPr>
      <w:pStyle w:val="En-tte"/>
    </w:pPr>
    <w:r>
      <w:rPr>
        <w:noProof/>
      </w:rPr>
      <w:drawing>
        <wp:anchor distT="0" distB="0" distL="114300" distR="114300" simplePos="0" relativeHeight="251657728" behindDoc="1" locked="0" layoutInCell="1" allowOverlap="1" wp14:anchorId="7467A8DF" wp14:editId="33EB1946">
          <wp:simplePos x="0" y="0"/>
          <wp:positionH relativeFrom="margin">
            <wp:posOffset>45720</wp:posOffset>
          </wp:positionH>
          <wp:positionV relativeFrom="page">
            <wp:posOffset>542925</wp:posOffset>
          </wp:positionV>
          <wp:extent cx="1083945" cy="1045845"/>
          <wp:effectExtent l="0" t="0" r="1905"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84271" cy="1046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36564" w14:textId="77777777" w:rsidR="00E95FFB" w:rsidRDefault="00E95FF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1" w15:restartNumberingAfterBreak="0">
    <w:nsid w:val="00000003"/>
    <w:multiLevelType w:val="singleLevel"/>
    <w:tmpl w:val="00000003"/>
    <w:name w:val="WW8Num4"/>
    <w:lvl w:ilvl="0">
      <w:numFmt w:val="bullet"/>
      <w:lvlText w:val="-"/>
      <w:lvlJc w:val="left"/>
      <w:pPr>
        <w:tabs>
          <w:tab w:val="num" w:pos="720"/>
        </w:tabs>
        <w:ind w:left="720" w:hanging="360"/>
      </w:pPr>
      <w:rPr>
        <w:rFonts w:ascii="ArialMT" w:hAnsi="ArialMT" w:cs="ArialMT"/>
      </w:rPr>
    </w:lvl>
  </w:abstractNum>
  <w:abstractNum w:abstractNumId="2" w15:restartNumberingAfterBreak="0">
    <w:nsid w:val="00000004"/>
    <w:multiLevelType w:val="singleLevel"/>
    <w:tmpl w:val="00000004"/>
    <w:name w:val="WW8Num7"/>
    <w:lvl w:ilvl="0">
      <w:numFmt w:val="bullet"/>
      <w:lvlText w:val="-"/>
      <w:lvlJc w:val="left"/>
      <w:pPr>
        <w:tabs>
          <w:tab w:val="num" w:pos="720"/>
        </w:tabs>
        <w:ind w:left="720" w:hanging="360"/>
      </w:pPr>
      <w:rPr>
        <w:rFonts w:ascii="Arial" w:hAnsi="Arial" w:cs="Arial"/>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35A3DDE"/>
    <w:multiLevelType w:val="hybridMultilevel"/>
    <w:tmpl w:val="5EE866AE"/>
    <w:lvl w:ilvl="0" w:tplc="040C0005">
      <w:start w:val="1"/>
      <w:numFmt w:val="bullet"/>
      <w:lvlText w:val=""/>
      <w:lvlJc w:val="left"/>
      <w:pPr>
        <w:tabs>
          <w:tab w:val="num" w:pos="1636"/>
        </w:tabs>
        <w:ind w:left="1636" w:hanging="360"/>
      </w:pPr>
      <w:rPr>
        <w:rFonts w:ascii="Wingdings" w:hAnsi="Wingdings" w:hint="default"/>
      </w:rPr>
    </w:lvl>
    <w:lvl w:ilvl="1" w:tplc="040C0003" w:tentative="1">
      <w:start w:val="1"/>
      <w:numFmt w:val="bullet"/>
      <w:lvlText w:val="o"/>
      <w:lvlJc w:val="left"/>
      <w:pPr>
        <w:tabs>
          <w:tab w:val="num" w:pos="2356"/>
        </w:tabs>
        <w:ind w:left="2356" w:hanging="360"/>
      </w:pPr>
      <w:rPr>
        <w:rFonts w:ascii="Courier New" w:hAnsi="Courier New" w:cs="Courier New" w:hint="default"/>
      </w:rPr>
    </w:lvl>
    <w:lvl w:ilvl="2" w:tplc="040C0005" w:tentative="1">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5"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4056179"/>
    <w:multiLevelType w:val="hybridMultilevel"/>
    <w:tmpl w:val="3530C3DA"/>
    <w:lvl w:ilvl="0" w:tplc="FFFFFFFF">
      <w:start w:val="1"/>
      <w:numFmt w:val="bullet"/>
      <w:lvlText w:val=""/>
      <w:legacy w:legacy="1" w:legacySpace="0" w:legacyIndent="283"/>
      <w:lvlJc w:val="left"/>
      <w:pPr>
        <w:ind w:left="3708"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9" w15:restartNumberingAfterBreak="0">
    <w:nsid w:val="18955238"/>
    <w:multiLevelType w:val="hybridMultilevel"/>
    <w:tmpl w:val="FE361498"/>
    <w:lvl w:ilvl="0" w:tplc="F76EB77A">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435A76"/>
    <w:multiLevelType w:val="hybridMultilevel"/>
    <w:tmpl w:val="576C3626"/>
    <w:lvl w:ilvl="0" w:tplc="040C0001">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13" w15:restartNumberingAfterBreak="0">
    <w:nsid w:val="277A2B48"/>
    <w:multiLevelType w:val="hybridMultilevel"/>
    <w:tmpl w:val="5B2069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5" w15:restartNumberingAfterBreak="0">
    <w:nsid w:val="293812EF"/>
    <w:multiLevelType w:val="hybridMultilevel"/>
    <w:tmpl w:val="07361AD6"/>
    <w:lvl w:ilvl="0" w:tplc="45B6BD9A">
      <w:start w:val="1"/>
      <w:numFmt w:val="bullet"/>
      <w:lvlText w:val=""/>
      <w:lvlJc w:val="left"/>
      <w:pPr>
        <w:tabs>
          <w:tab w:val="num" w:pos="720"/>
        </w:tabs>
        <w:ind w:left="720" w:hanging="360"/>
      </w:pPr>
      <w:rPr>
        <w:rFonts w:ascii="Symbol" w:hAnsi="Symbol" w:hint="default"/>
      </w:rPr>
    </w:lvl>
    <w:lvl w:ilvl="1" w:tplc="50367E8E" w:tentative="1">
      <w:start w:val="1"/>
      <w:numFmt w:val="bullet"/>
      <w:lvlText w:val="o"/>
      <w:lvlJc w:val="left"/>
      <w:pPr>
        <w:tabs>
          <w:tab w:val="num" w:pos="1440"/>
        </w:tabs>
        <w:ind w:left="1440" w:hanging="360"/>
      </w:pPr>
      <w:rPr>
        <w:rFonts w:ascii="Courier New" w:hAnsi="Courier New" w:cs="Courier New" w:hint="default"/>
      </w:rPr>
    </w:lvl>
    <w:lvl w:ilvl="2" w:tplc="90C8E032" w:tentative="1">
      <w:start w:val="1"/>
      <w:numFmt w:val="bullet"/>
      <w:lvlText w:val=""/>
      <w:lvlJc w:val="left"/>
      <w:pPr>
        <w:tabs>
          <w:tab w:val="num" w:pos="2160"/>
        </w:tabs>
        <w:ind w:left="2160" w:hanging="360"/>
      </w:pPr>
      <w:rPr>
        <w:rFonts w:ascii="Wingdings" w:hAnsi="Wingdings" w:hint="default"/>
      </w:rPr>
    </w:lvl>
    <w:lvl w:ilvl="3" w:tplc="94B2D592" w:tentative="1">
      <w:start w:val="1"/>
      <w:numFmt w:val="bullet"/>
      <w:lvlText w:val=""/>
      <w:lvlJc w:val="left"/>
      <w:pPr>
        <w:tabs>
          <w:tab w:val="num" w:pos="2880"/>
        </w:tabs>
        <w:ind w:left="2880" w:hanging="360"/>
      </w:pPr>
      <w:rPr>
        <w:rFonts w:ascii="Symbol" w:hAnsi="Symbol" w:hint="default"/>
      </w:rPr>
    </w:lvl>
    <w:lvl w:ilvl="4" w:tplc="C89227E6" w:tentative="1">
      <w:start w:val="1"/>
      <w:numFmt w:val="bullet"/>
      <w:lvlText w:val="o"/>
      <w:lvlJc w:val="left"/>
      <w:pPr>
        <w:tabs>
          <w:tab w:val="num" w:pos="3600"/>
        </w:tabs>
        <w:ind w:left="3600" w:hanging="360"/>
      </w:pPr>
      <w:rPr>
        <w:rFonts w:ascii="Courier New" w:hAnsi="Courier New" w:cs="Courier New" w:hint="default"/>
      </w:rPr>
    </w:lvl>
    <w:lvl w:ilvl="5" w:tplc="12F6E4D0" w:tentative="1">
      <w:start w:val="1"/>
      <w:numFmt w:val="bullet"/>
      <w:lvlText w:val=""/>
      <w:lvlJc w:val="left"/>
      <w:pPr>
        <w:tabs>
          <w:tab w:val="num" w:pos="4320"/>
        </w:tabs>
        <w:ind w:left="4320" w:hanging="360"/>
      </w:pPr>
      <w:rPr>
        <w:rFonts w:ascii="Wingdings" w:hAnsi="Wingdings" w:hint="default"/>
      </w:rPr>
    </w:lvl>
    <w:lvl w:ilvl="6" w:tplc="84AA0750" w:tentative="1">
      <w:start w:val="1"/>
      <w:numFmt w:val="bullet"/>
      <w:lvlText w:val=""/>
      <w:lvlJc w:val="left"/>
      <w:pPr>
        <w:tabs>
          <w:tab w:val="num" w:pos="5040"/>
        </w:tabs>
        <w:ind w:left="5040" w:hanging="360"/>
      </w:pPr>
      <w:rPr>
        <w:rFonts w:ascii="Symbol" w:hAnsi="Symbol" w:hint="default"/>
      </w:rPr>
    </w:lvl>
    <w:lvl w:ilvl="7" w:tplc="09CC593C" w:tentative="1">
      <w:start w:val="1"/>
      <w:numFmt w:val="bullet"/>
      <w:lvlText w:val="o"/>
      <w:lvlJc w:val="left"/>
      <w:pPr>
        <w:tabs>
          <w:tab w:val="num" w:pos="5760"/>
        </w:tabs>
        <w:ind w:left="5760" w:hanging="360"/>
      </w:pPr>
      <w:rPr>
        <w:rFonts w:ascii="Courier New" w:hAnsi="Courier New" w:cs="Courier New" w:hint="default"/>
      </w:rPr>
    </w:lvl>
    <w:lvl w:ilvl="8" w:tplc="E26AB42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BDB31BB"/>
    <w:multiLevelType w:val="hybridMultilevel"/>
    <w:tmpl w:val="3C64348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AD2622"/>
    <w:multiLevelType w:val="hybridMultilevel"/>
    <w:tmpl w:val="52B4176C"/>
    <w:lvl w:ilvl="0" w:tplc="040C0001">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45C7B30"/>
    <w:multiLevelType w:val="hybridMultilevel"/>
    <w:tmpl w:val="889C5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6A2F15"/>
    <w:multiLevelType w:val="multilevel"/>
    <w:tmpl w:val="AC70AF4E"/>
    <w:lvl w:ilvl="0">
      <w:start w:val="1"/>
      <w:numFmt w:val="decimal"/>
      <w:pStyle w:val="Titre1NormalGras"/>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3C892652"/>
    <w:multiLevelType w:val="hybridMultilevel"/>
    <w:tmpl w:val="B400E97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CE3189A"/>
    <w:multiLevelType w:val="hybridMultilevel"/>
    <w:tmpl w:val="91641A3A"/>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3E296101"/>
    <w:multiLevelType w:val="hybridMultilevel"/>
    <w:tmpl w:val="246EDD6E"/>
    <w:lvl w:ilvl="0" w:tplc="9F1A5780">
      <w:start w:val="5"/>
      <w:numFmt w:val="bullet"/>
      <w:lvlText w:val="-"/>
      <w:lvlJc w:val="left"/>
      <w:pPr>
        <w:ind w:left="1440" w:hanging="360"/>
      </w:pPr>
      <w:rPr>
        <w:rFonts w:ascii="Times New Roman" w:eastAsia="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3F5F5890"/>
    <w:multiLevelType w:val="hybridMultilevel"/>
    <w:tmpl w:val="A5B217D8"/>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8970D79"/>
    <w:multiLevelType w:val="hybridMultilevel"/>
    <w:tmpl w:val="30E04A7A"/>
    <w:lvl w:ilvl="0" w:tplc="F76EB77A">
      <w:start w:val="4"/>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CFF0868"/>
    <w:multiLevelType w:val="hybridMultilevel"/>
    <w:tmpl w:val="A6DE1F7C"/>
    <w:lvl w:ilvl="0" w:tplc="040C0001">
      <w:start w:val="1"/>
      <w:numFmt w:val="bullet"/>
      <w:lvlText w:val=""/>
      <w:lvlJc w:val="left"/>
      <w:pPr>
        <w:ind w:left="720" w:hanging="360"/>
      </w:pPr>
      <w:rPr>
        <w:rFonts w:ascii="Symbol" w:hAnsi="Symbol" w:hint="default"/>
      </w:rPr>
    </w:lvl>
    <w:lvl w:ilvl="1" w:tplc="5CD26E3E">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26F3248"/>
    <w:multiLevelType w:val="hybridMultilevel"/>
    <w:tmpl w:val="2E92F1C0"/>
    <w:lvl w:ilvl="0" w:tplc="040C0001">
      <w:start w:val="1"/>
      <w:numFmt w:val="bullet"/>
      <w:lvlText w:val=""/>
      <w:lvlJc w:val="left"/>
      <w:pPr>
        <w:tabs>
          <w:tab w:val="num" w:pos="360"/>
        </w:tabs>
        <w:ind w:left="360" w:hanging="360"/>
      </w:pPr>
      <w:rPr>
        <w:rFonts w:ascii="Symbol" w:hAnsi="Symbol" w:hint="default"/>
      </w:rPr>
    </w:lvl>
    <w:lvl w:ilvl="1" w:tplc="C9708750" w:tentative="1">
      <w:start w:val="1"/>
      <w:numFmt w:val="bullet"/>
      <w:lvlText w:val="o"/>
      <w:lvlJc w:val="left"/>
      <w:pPr>
        <w:tabs>
          <w:tab w:val="num" w:pos="1080"/>
        </w:tabs>
        <w:ind w:left="1080" w:hanging="360"/>
      </w:pPr>
      <w:rPr>
        <w:rFonts w:ascii="Courier New" w:hAnsi="Courier New" w:cs="Courier New" w:hint="default"/>
      </w:rPr>
    </w:lvl>
    <w:lvl w:ilvl="2" w:tplc="93EA0874" w:tentative="1">
      <w:start w:val="1"/>
      <w:numFmt w:val="bullet"/>
      <w:lvlText w:val=""/>
      <w:lvlJc w:val="left"/>
      <w:pPr>
        <w:tabs>
          <w:tab w:val="num" w:pos="1800"/>
        </w:tabs>
        <w:ind w:left="1800" w:hanging="360"/>
      </w:pPr>
      <w:rPr>
        <w:rFonts w:ascii="Wingdings" w:hAnsi="Wingdings" w:hint="default"/>
      </w:rPr>
    </w:lvl>
    <w:lvl w:ilvl="3" w:tplc="BE10FCFE" w:tentative="1">
      <w:start w:val="1"/>
      <w:numFmt w:val="bullet"/>
      <w:lvlText w:val=""/>
      <w:lvlJc w:val="left"/>
      <w:pPr>
        <w:tabs>
          <w:tab w:val="num" w:pos="2520"/>
        </w:tabs>
        <w:ind w:left="2520" w:hanging="360"/>
      </w:pPr>
      <w:rPr>
        <w:rFonts w:ascii="Symbol" w:hAnsi="Symbol" w:hint="default"/>
      </w:rPr>
    </w:lvl>
    <w:lvl w:ilvl="4" w:tplc="33443338" w:tentative="1">
      <w:start w:val="1"/>
      <w:numFmt w:val="bullet"/>
      <w:lvlText w:val="o"/>
      <w:lvlJc w:val="left"/>
      <w:pPr>
        <w:tabs>
          <w:tab w:val="num" w:pos="3240"/>
        </w:tabs>
        <w:ind w:left="3240" w:hanging="360"/>
      </w:pPr>
      <w:rPr>
        <w:rFonts w:ascii="Courier New" w:hAnsi="Courier New" w:cs="Courier New" w:hint="default"/>
      </w:rPr>
    </w:lvl>
    <w:lvl w:ilvl="5" w:tplc="4864A88C" w:tentative="1">
      <w:start w:val="1"/>
      <w:numFmt w:val="bullet"/>
      <w:lvlText w:val=""/>
      <w:lvlJc w:val="left"/>
      <w:pPr>
        <w:tabs>
          <w:tab w:val="num" w:pos="3960"/>
        </w:tabs>
        <w:ind w:left="3960" w:hanging="360"/>
      </w:pPr>
      <w:rPr>
        <w:rFonts w:ascii="Wingdings" w:hAnsi="Wingdings" w:hint="default"/>
      </w:rPr>
    </w:lvl>
    <w:lvl w:ilvl="6" w:tplc="90B61228" w:tentative="1">
      <w:start w:val="1"/>
      <w:numFmt w:val="bullet"/>
      <w:lvlText w:val=""/>
      <w:lvlJc w:val="left"/>
      <w:pPr>
        <w:tabs>
          <w:tab w:val="num" w:pos="4680"/>
        </w:tabs>
        <w:ind w:left="4680" w:hanging="360"/>
      </w:pPr>
      <w:rPr>
        <w:rFonts w:ascii="Symbol" w:hAnsi="Symbol" w:hint="default"/>
      </w:rPr>
    </w:lvl>
    <w:lvl w:ilvl="7" w:tplc="FADC6B42" w:tentative="1">
      <w:start w:val="1"/>
      <w:numFmt w:val="bullet"/>
      <w:lvlText w:val="o"/>
      <w:lvlJc w:val="left"/>
      <w:pPr>
        <w:tabs>
          <w:tab w:val="num" w:pos="5400"/>
        </w:tabs>
        <w:ind w:left="5400" w:hanging="360"/>
      </w:pPr>
      <w:rPr>
        <w:rFonts w:ascii="Courier New" w:hAnsi="Courier New" w:cs="Courier New" w:hint="default"/>
      </w:rPr>
    </w:lvl>
    <w:lvl w:ilvl="8" w:tplc="62C2407C"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30C2CB1"/>
    <w:multiLevelType w:val="hybridMultilevel"/>
    <w:tmpl w:val="9D4CF220"/>
    <w:lvl w:ilvl="0" w:tplc="8DBAA056">
      <w:start w:val="5"/>
      <w:numFmt w:val="bullet"/>
      <w:lvlText w:val="-"/>
      <w:lvlJc w:val="left"/>
      <w:pPr>
        <w:ind w:left="720" w:hanging="360"/>
      </w:pPr>
      <w:rPr>
        <w:rFonts w:ascii="Times New Roman" w:eastAsia="Times New Roman" w:hAnsi="Times New Roman"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7864A0"/>
    <w:multiLevelType w:val="hybridMultilevel"/>
    <w:tmpl w:val="52202046"/>
    <w:lvl w:ilvl="0" w:tplc="613227AA">
      <w:start w:val="2"/>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2" w15:restartNumberingAfterBreak="0">
    <w:nsid w:val="54ED4BC6"/>
    <w:multiLevelType w:val="hybridMultilevel"/>
    <w:tmpl w:val="373AFF16"/>
    <w:lvl w:ilvl="0" w:tplc="9F1A578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2626E2"/>
    <w:multiLevelType w:val="hybridMultilevel"/>
    <w:tmpl w:val="3EEC361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59FF4FAA"/>
    <w:multiLevelType w:val="hybridMultilevel"/>
    <w:tmpl w:val="EED8931A"/>
    <w:lvl w:ilvl="0" w:tplc="9474C4C8">
      <w:start w:val="13"/>
      <w:numFmt w:val="bullet"/>
      <w:lvlText w:val="-"/>
      <w:lvlJc w:val="left"/>
      <w:pPr>
        <w:tabs>
          <w:tab w:val="num" w:pos="567"/>
        </w:tabs>
        <w:ind w:left="567" w:hanging="207"/>
      </w:pPr>
      <w:rPr>
        <w:rFonts w:ascii="Times New Roman" w:eastAsia="Times New Roman" w:hAnsi="Times New Roman" w:cs="Times New Roman" w:hint="default"/>
      </w:rPr>
    </w:lvl>
    <w:lvl w:ilvl="1" w:tplc="A9B8A88C" w:tentative="1">
      <w:start w:val="1"/>
      <w:numFmt w:val="bullet"/>
      <w:lvlText w:val="o"/>
      <w:lvlJc w:val="left"/>
      <w:pPr>
        <w:tabs>
          <w:tab w:val="num" w:pos="1440"/>
        </w:tabs>
        <w:ind w:left="1440" w:hanging="360"/>
      </w:pPr>
      <w:rPr>
        <w:rFonts w:ascii="Courier New" w:hAnsi="Courier New" w:cs="Courier New" w:hint="default"/>
      </w:rPr>
    </w:lvl>
    <w:lvl w:ilvl="2" w:tplc="7D30163C" w:tentative="1">
      <w:start w:val="1"/>
      <w:numFmt w:val="bullet"/>
      <w:lvlText w:val=""/>
      <w:lvlJc w:val="left"/>
      <w:pPr>
        <w:tabs>
          <w:tab w:val="num" w:pos="2160"/>
        </w:tabs>
        <w:ind w:left="2160" w:hanging="360"/>
      </w:pPr>
      <w:rPr>
        <w:rFonts w:ascii="Wingdings" w:hAnsi="Wingdings" w:hint="default"/>
      </w:rPr>
    </w:lvl>
    <w:lvl w:ilvl="3" w:tplc="79147990" w:tentative="1">
      <w:start w:val="1"/>
      <w:numFmt w:val="bullet"/>
      <w:lvlText w:val=""/>
      <w:lvlJc w:val="left"/>
      <w:pPr>
        <w:tabs>
          <w:tab w:val="num" w:pos="2880"/>
        </w:tabs>
        <w:ind w:left="2880" w:hanging="360"/>
      </w:pPr>
      <w:rPr>
        <w:rFonts w:ascii="Symbol" w:hAnsi="Symbol" w:hint="default"/>
      </w:rPr>
    </w:lvl>
    <w:lvl w:ilvl="4" w:tplc="0F0A64BC" w:tentative="1">
      <w:start w:val="1"/>
      <w:numFmt w:val="bullet"/>
      <w:lvlText w:val="o"/>
      <w:lvlJc w:val="left"/>
      <w:pPr>
        <w:tabs>
          <w:tab w:val="num" w:pos="3600"/>
        </w:tabs>
        <w:ind w:left="3600" w:hanging="360"/>
      </w:pPr>
      <w:rPr>
        <w:rFonts w:ascii="Courier New" w:hAnsi="Courier New" w:cs="Courier New" w:hint="default"/>
      </w:rPr>
    </w:lvl>
    <w:lvl w:ilvl="5" w:tplc="D68671F6" w:tentative="1">
      <w:start w:val="1"/>
      <w:numFmt w:val="bullet"/>
      <w:lvlText w:val=""/>
      <w:lvlJc w:val="left"/>
      <w:pPr>
        <w:tabs>
          <w:tab w:val="num" w:pos="4320"/>
        </w:tabs>
        <w:ind w:left="4320" w:hanging="360"/>
      </w:pPr>
      <w:rPr>
        <w:rFonts w:ascii="Wingdings" w:hAnsi="Wingdings" w:hint="default"/>
      </w:rPr>
    </w:lvl>
    <w:lvl w:ilvl="6" w:tplc="7CD46D8C" w:tentative="1">
      <w:start w:val="1"/>
      <w:numFmt w:val="bullet"/>
      <w:lvlText w:val=""/>
      <w:lvlJc w:val="left"/>
      <w:pPr>
        <w:tabs>
          <w:tab w:val="num" w:pos="5040"/>
        </w:tabs>
        <w:ind w:left="5040" w:hanging="360"/>
      </w:pPr>
      <w:rPr>
        <w:rFonts w:ascii="Symbol" w:hAnsi="Symbol" w:hint="default"/>
      </w:rPr>
    </w:lvl>
    <w:lvl w:ilvl="7" w:tplc="F75E8908" w:tentative="1">
      <w:start w:val="1"/>
      <w:numFmt w:val="bullet"/>
      <w:lvlText w:val="o"/>
      <w:lvlJc w:val="left"/>
      <w:pPr>
        <w:tabs>
          <w:tab w:val="num" w:pos="5760"/>
        </w:tabs>
        <w:ind w:left="5760" w:hanging="360"/>
      </w:pPr>
      <w:rPr>
        <w:rFonts w:ascii="Courier New" w:hAnsi="Courier New" w:cs="Courier New" w:hint="default"/>
      </w:rPr>
    </w:lvl>
    <w:lvl w:ilvl="8" w:tplc="778A739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D47ACC"/>
    <w:multiLevelType w:val="hybridMultilevel"/>
    <w:tmpl w:val="C2B404AA"/>
    <w:lvl w:ilvl="0" w:tplc="3F8653BC">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36" w15:restartNumberingAfterBreak="0">
    <w:nsid w:val="5DDE458A"/>
    <w:multiLevelType w:val="hybridMultilevel"/>
    <w:tmpl w:val="22A205AA"/>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8" w15:restartNumberingAfterBreak="0">
    <w:nsid w:val="633F44B9"/>
    <w:multiLevelType w:val="hybridMultilevel"/>
    <w:tmpl w:val="62EEC8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972567"/>
    <w:multiLevelType w:val="multilevel"/>
    <w:tmpl w:val="C46612E4"/>
    <w:styleLink w:val="Style1"/>
    <w:lvl w:ilvl="0">
      <w:start w:val="1"/>
      <w:numFmt w:val="decimal"/>
      <w:suff w:val="nothing"/>
      <w:lvlText w:val="ARTICLE  %1  - "/>
      <w:lvlJc w:val="left"/>
      <w:pPr>
        <w:ind w:left="3544" w:firstLine="0"/>
      </w:pPr>
      <w:rPr>
        <w:rFonts w:ascii="Arial Gras" w:hAnsi="Arial Gras"/>
        <w:b/>
        <w:color w:val="auto"/>
        <w:sz w:val="22"/>
        <w:szCs w:val="22"/>
        <w:u w:val="single"/>
      </w:rPr>
    </w:lvl>
    <w:lvl w:ilvl="1">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 w:ilvl="2">
      <w:start w:val="1"/>
      <w:numFmt w:val="decimal"/>
      <w:suff w:val="nothing"/>
      <w:lvlText w:val="%1.%2.%3 - "/>
      <w:lvlJc w:val="left"/>
      <w:pPr>
        <w:ind w:left="0" w:firstLine="0"/>
      </w:pPr>
      <w:rPr>
        <w:rFonts w:hAnsi="Arial" w:cs="Arial"/>
        <w:b/>
      </w:rPr>
    </w:lvl>
    <w:lvl w:ilvl="3">
      <w:start w:val="1"/>
      <w:numFmt w:val="decimal"/>
      <w:suff w:val="nothing"/>
      <w:lvlText w:val="%1.%2.%3.%4 - "/>
      <w:lvlJc w:val="left"/>
      <w:pPr>
        <w:ind w:left="864" w:hanging="864"/>
      </w:pPr>
      <w:rPr>
        <w:b w:val="0"/>
        <w:i w:val="0"/>
        <w:strike w:val="0"/>
        <w:dstrike w:val="0"/>
        <w:sz w:val="20"/>
        <w:szCs w:val="20"/>
        <w:u w:val="none"/>
        <w:effect w:val="no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68875C4D"/>
    <w:multiLevelType w:val="hybridMultilevel"/>
    <w:tmpl w:val="880A84C4"/>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1" w15:restartNumberingAfterBreak="0">
    <w:nsid w:val="6D9657B2"/>
    <w:multiLevelType w:val="hybridMultilevel"/>
    <w:tmpl w:val="FC8C4DBE"/>
    <w:lvl w:ilvl="0" w:tplc="DCEA839C">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D85D22"/>
    <w:multiLevelType w:val="hybridMultilevel"/>
    <w:tmpl w:val="3822E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21139A5"/>
    <w:multiLevelType w:val="multilevel"/>
    <w:tmpl w:val="0AF82AE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15"/>
  </w:num>
  <w:num w:numId="3">
    <w:abstractNumId w:val="34"/>
  </w:num>
  <w:num w:numId="4">
    <w:abstractNumId w:val="6"/>
  </w:num>
  <w:num w:numId="5">
    <w:abstractNumId w:val="20"/>
  </w:num>
  <w:num w:numId="6">
    <w:abstractNumId w:val="11"/>
  </w:num>
  <w:num w:numId="7">
    <w:abstractNumId w:val="37"/>
  </w:num>
  <w:num w:numId="8">
    <w:abstractNumId w:val="38"/>
  </w:num>
  <w:num w:numId="9">
    <w:abstractNumId w:val="17"/>
  </w:num>
  <w:num w:numId="10">
    <w:abstractNumId w:val="24"/>
  </w:num>
  <w:num w:numId="11">
    <w:abstractNumId w:val="4"/>
  </w:num>
  <w:num w:numId="12">
    <w:abstractNumId w:val="9"/>
  </w:num>
  <w:num w:numId="13">
    <w:abstractNumId w:val="29"/>
  </w:num>
  <w:num w:numId="14">
    <w:abstractNumId w:val="16"/>
  </w:num>
  <w:num w:numId="15">
    <w:abstractNumId w:val="36"/>
  </w:num>
  <w:num w:numId="16">
    <w:abstractNumId w:val="27"/>
  </w:num>
  <w:num w:numId="17">
    <w:abstractNumId w:val="41"/>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39"/>
  </w:num>
  <w:num w:numId="21">
    <w:abstractNumId w:val="18"/>
  </w:num>
  <w:num w:numId="22">
    <w:abstractNumId w:val="18"/>
  </w:num>
  <w:num w:numId="23">
    <w:abstractNumId w:val="18"/>
  </w:num>
  <w:num w:numId="24">
    <w:abstractNumId w:val="0"/>
  </w:num>
  <w:num w:numId="25">
    <w:abstractNumId w:val="1"/>
  </w:num>
  <w:num w:numId="26">
    <w:abstractNumId w:val="2"/>
  </w:num>
  <w:num w:numId="27">
    <w:abstractNumId w:val="43"/>
  </w:num>
  <w:num w:numId="28">
    <w:abstractNumId w:val="22"/>
  </w:num>
  <w:num w:numId="29">
    <w:abstractNumId w:val="10"/>
  </w:num>
  <w:num w:numId="30">
    <w:abstractNumId w:val="14"/>
  </w:num>
  <w:num w:numId="31">
    <w:abstractNumId w:val="18"/>
  </w:num>
  <w:num w:numId="32">
    <w:abstractNumId w:val="18"/>
  </w:num>
  <w:num w:numId="33">
    <w:abstractNumId w:val="25"/>
  </w:num>
  <w:num w:numId="34">
    <w:abstractNumId w:val="5"/>
  </w:num>
  <w:num w:numId="35">
    <w:abstractNumId w:val="3"/>
  </w:num>
  <w:num w:numId="36">
    <w:abstractNumId w:val="26"/>
  </w:num>
  <w:num w:numId="37">
    <w:abstractNumId w:val="33"/>
  </w:num>
  <w:num w:numId="38">
    <w:abstractNumId w:val="8"/>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num>
  <w:num w:numId="46">
    <w:abstractNumId w:val="32"/>
  </w:num>
  <w:num w:numId="47">
    <w:abstractNumId w:val="28"/>
  </w:num>
  <w:num w:numId="48">
    <w:abstractNumId w:val="42"/>
  </w:num>
  <w:num w:numId="49">
    <w:abstractNumId w:val="23"/>
  </w:num>
  <w:num w:numId="50">
    <w:abstractNumId w:val="1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OUE Karine">
    <w15:presenceInfo w15:providerId="AD" w15:userId="S-1-5-21-1801674531-299502267-839522115-536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22551"/>
    <w:rsid w:val="00023202"/>
    <w:rsid w:val="00025CC0"/>
    <w:rsid w:val="00034A2D"/>
    <w:rsid w:val="00041560"/>
    <w:rsid w:val="00043C70"/>
    <w:rsid w:val="00052F27"/>
    <w:rsid w:val="00054EE5"/>
    <w:rsid w:val="00064EAE"/>
    <w:rsid w:val="00074B78"/>
    <w:rsid w:val="00080150"/>
    <w:rsid w:val="000834EF"/>
    <w:rsid w:val="00094351"/>
    <w:rsid w:val="000A124B"/>
    <w:rsid w:val="000A25AD"/>
    <w:rsid w:val="000A3661"/>
    <w:rsid w:val="000A4823"/>
    <w:rsid w:val="000B67BD"/>
    <w:rsid w:val="000B7D58"/>
    <w:rsid w:val="000C2C75"/>
    <w:rsid w:val="000C6A38"/>
    <w:rsid w:val="000D28B7"/>
    <w:rsid w:val="000E5B9B"/>
    <w:rsid w:val="000F0940"/>
    <w:rsid w:val="000F6AF3"/>
    <w:rsid w:val="00103FBB"/>
    <w:rsid w:val="00112065"/>
    <w:rsid w:val="001235FE"/>
    <w:rsid w:val="0012385C"/>
    <w:rsid w:val="00123AC5"/>
    <w:rsid w:val="00130619"/>
    <w:rsid w:val="001331CC"/>
    <w:rsid w:val="00133E78"/>
    <w:rsid w:val="0013479A"/>
    <w:rsid w:val="0014087C"/>
    <w:rsid w:val="001479A9"/>
    <w:rsid w:val="001548FA"/>
    <w:rsid w:val="0016640D"/>
    <w:rsid w:val="001669C9"/>
    <w:rsid w:val="00167DF8"/>
    <w:rsid w:val="001815E6"/>
    <w:rsid w:val="0019086B"/>
    <w:rsid w:val="001A03C0"/>
    <w:rsid w:val="001B0E2A"/>
    <w:rsid w:val="001B1961"/>
    <w:rsid w:val="001B68FC"/>
    <w:rsid w:val="001C54C6"/>
    <w:rsid w:val="001C5C80"/>
    <w:rsid w:val="001D3739"/>
    <w:rsid w:val="001E1238"/>
    <w:rsid w:val="001E7292"/>
    <w:rsid w:val="001F0ADD"/>
    <w:rsid w:val="001F18FE"/>
    <w:rsid w:val="001F1F39"/>
    <w:rsid w:val="001F7DF3"/>
    <w:rsid w:val="00200502"/>
    <w:rsid w:val="00205C5C"/>
    <w:rsid w:val="002100B3"/>
    <w:rsid w:val="002204A9"/>
    <w:rsid w:val="002304F5"/>
    <w:rsid w:val="00235AE0"/>
    <w:rsid w:val="0024302B"/>
    <w:rsid w:val="0028496A"/>
    <w:rsid w:val="002A43B0"/>
    <w:rsid w:val="002B00DB"/>
    <w:rsid w:val="002B0560"/>
    <w:rsid w:val="002B2D9F"/>
    <w:rsid w:val="002B3982"/>
    <w:rsid w:val="002B68AC"/>
    <w:rsid w:val="002B6E1F"/>
    <w:rsid w:val="002C412B"/>
    <w:rsid w:val="002D1DFA"/>
    <w:rsid w:val="002D71D8"/>
    <w:rsid w:val="002E25B3"/>
    <w:rsid w:val="002E7B0C"/>
    <w:rsid w:val="002F0517"/>
    <w:rsid w:val="002F13A8"/>
    <w:rsid w:val="00311FA8"/>
    <w:rsid w:val="00315127"/>
    <w:rsid w:val="00316122"/>
    <w:rsid w:val="00317D55"/>
    <w:rsid w:val="00321C32"/>
    <w:rsid w:val="00323FA1"/>
    <w:rsid w:val="00326FC7"/>
    <w:rsid w:val="003327D9"/>
    <w:rsid w:val="00344154"/>
    <w:rsid w:val="0035216F"/>
    <w:rsid w:val="00356144"/>
    <w:rsid w:val="00360235"/>
    <w:rsid w:val="00375218"/>
    <w:rsid w:val="0037749D"/>
    <w:rsid w:val="00380114"/>
    <w:rsid w:val="00380801"/>
    <w:rsid w:val="003A0DCA"/>
    <w:rsid w:val="003A6AE6"/>
    <w:rsid w:val="003B2D22"/>
    <w:rsid w:val="003B6B71"/>
    <w:rsid w:val="003D2366"/>
    <w:rsid w:val="003D3126"/>
    <w:rsid w:val="003D64B4"/>
    <w:rsid w:val="003E0A8D"/>
    <w:rsid w:val="003E3928"/>
    <w:rsid w:val="003F0779"/>
    <w:rsid w:val="003F7F09"/>
    <w:rsid w:val="0040633E"/>
    <w:rsid w:val="00411BC6"/>
    <w:rsid w:val="0041434A"/>
    <w:rsid w:val="0043073C"/>
    <w:rsid w:val="00430CCA"/>
    <w:rsid w:val="0044054A"/>
    <w:rsid w:val="00442F3C"/>
    <w:rsid w:val="00450998"/>
    <w:rsid w:val="00456310"/>
    <w:rsid w:val="004601EB"/>
    <w:rsid w:val="00462FC9"/>
    <w:rsid w:val="00466606"/>
    <w:rsid w:val="00471E42"/>
    <w:rsid w:val="004730C6"/>
    <w:rsid w:val="00475081"/>
    <w:rsid w:val="004756A6"/>
    <w:rsid w:val="00477E6C"/>
    <w:rsid w:val="0048257F"/>
    <w:rsid w:val="00490070"/>
    <w:rsid w:val="00492083"/>
    <w:rsid w:val="004A07BB"/>
    <w:rsid w:val="004A2366"/>
    <w:rsid w:val="004B5C77"/>
    <w:rsid w:val="004C6A66"/>
    <w:rsid w:val="004E2CD7"/>
    <w:rsid w:val="004E7B4A"/>
    <w:rsid w:val="004F3A1B"/>
    <w:rsid w:val="004F5E3F"/>
    <w:rsid w:val="004F74AC"/>
    <w:rsid w:val="004F789F"/>
    <w:rsid w:val="0050045D"/>
    <w:rsid w:val="005051AD"/>
    <w:rsid w:val="005104A2"/>
    <w:rsid w:val="005119BB"/>
    <w:rsid w:val="00526857"/>
    <w:rsid w:val="0053165D"/>
    <w:rsid w:val="00532073"/>
    <w:rsid w:val="00537AC1"/>
    <w:rsid w:val="00540215"/>
    <w:rsid w:val="00542130"/>
    <w:rsid w:val="00542422"/>
    <w:rsid w:val="005468FD"/>
    <w:rsid w:val="00551070"/>
    <w:rsid w:val="005514BD"/>
    <w:rsid w:val="00553A02"/>
    <w:rsid w:val="00561539"/>
    <w:rsid w:val="0056553F"/>
    <w:rsid w:val="005730F9"/>
    <w:rsid w:val="00581205"/>
    <w:rsid w:val="005918E1"/>
    <w:rsid w:val="00597FE9"/>
    <w:rsid w:val="005A33A2"/>
    <w:rsid w:val="005A6817"/>
    <w:rsid w:val="005C2C72"/>
    <w:rsid w:val="005C6D22"/>
    <w:rsid w:val="005D4011"/>
    <w:rsid w:val="005F2332"/>
    <w:rsid w:val="005F7CC1"/>
    <w:rsid w:val="0060107C"/>
    <w:rsid w:val="0061593C"/>
    <w:rsid w:val="006172A3"/>
    <w:rsid w:val="006230C2"/>
    <w:rsid w:val="00623213"/>
    <w:rsid w:val="00627127"/>
    <w:rsid w:val="00627E27"/>
    <w:rsid w:val="00637543"/>
    <w:rsid w:val="00647E0A"/>
    <w:rsid w:val="0065154C"/>
    <w:rsid w:val="00652392"/>
    <w:rsid w:val="00653850"/>
    <w:rsid w:val="00660EA5"/>
    <w:rsid w:val="0066479D"/>
    <w:rsid w:val="00672FC6"/>
    <w:rsid w:val="00684475"/>
    <w:rsid w:val="00696B37"/>
    <w:rsid w:val="006B5498"/>
    <w:rsid w:val="006C2713"/>
    <w:rsid w:val="006D0F96"/>
    <w:rsid w:val="006D5C1D"/>
    <w:rsid w:val="006D5D92"/>
    <w:rsid w:val="006E3DBC"/>
    <w:rsid w:val="00704D8B"/>
    <w:rsid w:val="007068BE"/>
    <w:rsid w:val="00711658"/>
    <w:rsid w:val="00722DC9"/>
    <w:rsid w:val="00724FBF"/>
    <w:rsid w:val="00740AFD"/>
    <w:rsid w:val="007500CB"/>
    <w:rsid w:val="00761D29"/>
    <w:rsid w:val="007622E6"/>
    <w:rsid w:val="00762480"/>
    <w:rsid w:val="00763D18"/>
    <w:rsid w:val="00763DC7"/>
    <w:rsid w:val="00785097"/>
    <w:rsid w:val="007933D8"/>
    <w:rsid w:val="007A16F0"/>
    <w:rsid w:val="007A1B93"/>
    <w:rsid w:val="007A3AD8"/>
    <w:rsid w:val="007B458D"/>
    <w:rsid w:val="007B4848"/>
    <w:rsid w:val="007B61AD"/>
    <w:rsid w:val="007B7D62"/>
    <w:rsid w:val="007C2E71"/>
    <w:rsid w:val="007C3F91"/>
    <w:rsid w:val="007D1C93"/>
    <w:rsid w:val="007F4B66"/>
    <w:rsid w:val="00800058"/>
    <w:rsid w:val="008224CE"/>
    <w:rsid w:val="00834F6B"/>
    <w:rsid w:val="008353D5"/>
    <w:rsid w:val="00840ACF"/>
    <w:rsid w:val="00841F65"/>
    <w:rsid w:val="00844F6F"/>
    <w:rsid w:val="00853AA2"/>
    <w:rsid w:val="00853CB8"/>
    <w:rsid w:val="0086213F"/>
    <w:rsid w:val="0087099D"/>
    <w:rsid w:val="00875AD7"/>
    <w:rsid w:val="00876BE3"/>
    <w:rsid w:val="0088013A"/>
    <w:rsid w:val="00884628"/>
    <w:rsid w:val="00884E2B"/>
    <w:rsid w:val="00892FFF"/>
    <w:rsid w:val="00895B44"/>
    <w:rsid w:val="008A3560"/>
    <w:rsid w:val="008B77BA"/>
    <w:rsid w:val="008C3128"/>
    <w:rsid w:val="008D3EE9"/>
    <w:rsid w:val="008E5FE2"/>
    <w:rsid w:val="008F571E"/>
    <w:rsid w:val="00923CC4"/>
    <w:rsid w:val="0093364C"/>
    <w:rsid w:val="009430DB"/>
    <w:rsid w:val="009438CF"/>
    <w:rsid w:val="0094523A"/>
    <w:rsid w:val="00956F53"/>
    <w:rsid w:val="0096263C"/>
    <w:rsid w:val="00963798"/>
    <w:rsid w:val="00965C8F"/>
    <w:rsid w:val="009660F3"/>
    <w:rsid w:val="0097565B"/>
    <w:rsid w:val="0098146B"/>
    <w:rsid w:val="00993074"/>
    <w:rsid w:val="00994AC3"/>
    <w:rsid w:val="0099622B"/>
    <w:rsid w:val="00997E78"/>
    <w:rsid w:val="009D4EED"/>
    <w:rsid w:val="009D5E2F"/>
    <w:rsid w:val="009E6BB3"/>
    <w:rsid w:val="009F04C8"/>
    <w:rsid w:val="009F33F7"/>
    <w:rsid w:val="009F5197"/>
    <w:rsid w:val="00A00720"/>
    <w:rsid w:val="00A02B9F"/>
    <w:rsid w:val="00A040F0"/>
    <w:rsid w:val="00A04476"/>
    <w:rsid w:val="00A07161"/>
    <w:rsid w:val="00A213EF"/>
    <w:rsid w:val="00A23795"/>
    <w:rsid w:val="00A25BA6"/>
    <w:rsid w:val="00A40707"/>
    <w:rsid w:val="00A5688F"/>
    <w:rsid w:val="00A66812"/>
    <w:rsid w:val="00A74F1D"/>
    <w:rsid w:val="00A80251"/>
    <w:rsid w:val="00A81424"/>
    <w:rsid w:val="00A816BD"/>
    <w:rsid w:val="00AA39EC"/>
    <w:rsid w:val="00AA7569"/>
    <w:rsid w:val="00AB1EDB"/>
    <w:rsid w:val="00AC6075"/>
    <w:rsid w:val="00AD0157"/>
    <w:rsid w:val="00AE29FC"/>
    <w:rsid w:val="00AE3228"/>
    <w:rsid w:val="00B0067E"/>
    <w:rsid w:val="00B02D27"/>
    <w:rsid w:val="00B154DD"/>
    <w:rsid w:val="00B173BB"/>
    <w:rsid w:val="00B17FB2"/>
    <w:rsid w:val="00B253D7"/>
    <w:rsid w:val="00B367EF"/>
    <w:rsid w:val="00B51202"/>
    <w:rsid w:val="00B529DB"/>
    <w:rsid w:val="00B565E0"/>
    <w:rsid w:val="00B57D60"/>
    <w:rsid w:val="00B64002"/>
    <w:rsid w:val="00B656B3"/>
    <w:rsid w:val="00B67E3F"/>
    <w:rsid w:val="00B804DB"/>
    <w:rsid w:val="00B8737E"/>
    <w:rsid w:val="00B93988"/>
    <w:rsid w:val="00B97118"/>
    <w:rsid w:val="00BB26FB"/>
    <w:rsid w:val="00BC3D22"/>
    <w:rsid w:val="00BC6EB3"/>
    <w:rsid w:val="00BC7D2A"/>
    <w:rsid w:val="00BD3453"/>
    <w:rsid w:val="00BD791E"/>
    <w:rsid w:val="00BE11B5"/>
    <w:rsid w:val="00BF0D71"/>
    <w:rsid w:val="00BF2027"/>
    <w:rsid w:val="00BF3A10"/>
    <w:rsid w:val="00C14F0B"/>
    <w:rsid w:val="00C15D04"/>
    <w:rsid w:val="00C16061"/>
    <w:rsid w:val="00C44D35"/>
    <w:rsid w:val="00C46508"/>
    <w:rsid w:val="00C46DD9"/>
    <w:rsid w:val="00C5126E"/>
    <w:rsid w:val="00C55388"/>
    <w:rsid w:val="00C64433"/>
    <w:rsid w:val="00C6496C"/>
    <w:rsid w:val="00C6751E"/>
    <w:rsid w:val="00C70D1F"/>
    <w:rsid w:val="00C74A68"/>
    <w:rsid w:val="00C802CB"/>
    <w:rsid w:val="00C80E70"/>
    <w:rsid w:val="00C925BB"/>
    <w:rsid w:val="00CA59A4"/>
    <w:rsid w:val="00CA63E9"/>
    <w:rsid w:val="00CB37F9"/>
    <w:rsid w:val="00CC0B72"/>
    <w:rsid w:val="00CC109F"/>
    <w:rsid w:val="00CD209B"/>
    <w:rsid w:val="00CD67E5"/>
    <w:rsid w:val="00CE4635"/>
    <w:rsid w:val="00D00ADB"/>
    <w:rsid w:val="00D04F09"/>
    <w:rsid w:val="00D13FF5"/>
    <w:rsid w:val="00D205B5"/>
    <w:rsid w:val="00D24185"/>
    <w:rsid w:val="00D374D8"/>
    <w:rsid w:val="00D374F4"/>
    <w:rsid w:val="00D37CA3"/>
    <w:rsid w:val="00D40FB4"/>
    <w:rsid w:val="00D51067"/>
    <w:rsid w:val="00D6139D"/>
    <w:rsid w:val="00D64E8C"/>
    <w:rsid w:val="00D7718C"/>
    <w:rsid w:val="00D81BC4"/>
    <w:rsid w:val="00D83DDA"/>
    <w:rsid w:val="00D865CD"/>
    <w:rsid w:val="00D9064E"/>
    <w:rsid w:val="00D9134F"/>
    <w:rsid w:val="00D91688"/>
    <w:rsid w:val="00D9709C"/>
    <w:rsid w:val="00DB532B"/>
    <w:rsid w:val="00DC64EC"/>
    <w:rsid w:val="00DD3CA7"/>
    <w:rsid w:val="00DE15C1"/>
    <w:rsid w:val="00DF4648"/>
    <w:rsid w:val="00E02870"/>
    <w:rsid w:val="00E06E1B"/>
    <w:rsid w:val="00E17835"/>
    <w:rsid w:val="00E23DDA"/>
    <w:rsid w:val="00E24943"/>
    <w:rsid w:val="00E24A1D"/>
    <w:rsid w:val="00E35D84"/>
    <w:rsid w:val="00E412D4"/>
    <w:rsid w:val="00E415B9"/>
    <w:rsid w:val="00E41AF3"/>
    <w:rsid w:val="00E420B5"/>
    <w:rsid w:val="00E56777"/>
    <w:rsid w:val="00E62BF8"/>
    <w:rsid w:val="00E65BAC"/>
    <w:rsid w:val="00E6697A"/>
    <w:rsid w:val="00E67DC1"/>
    <w:rsid w:val="00E74630"/>
    <w:rsid w:val="00E774B3"/>
    <w:rsid w:val="00E81062"/>
    <w:rsid w:val="00E81A0C"/>
    <w:rsid w:val="00E82055"/>
    <w:rsid w:val="00E927F4"/>
    <w:rsid w:val="00E95FFB"/>
    <w:rsid w:val="00EB1618"/>
    <w:rsid w:val="00EB29DE"/>
    <w:rsid w:val="00EB60BD"/>
    <w:rsid w:val="00EC2E37"/>
    <w:rsid w:val="00EC40E5"/>
    <w:rsid w:val="00EC4D92"/>
    <w:rsid w:val="00EC5784"/>
    <w:rsid w:val="00EC7359"/>
    <w:rsid w:val="00ED6172"/>
    <w:rsid w:val="00ED61D5"/>
    <w:rsid w:val="00ED6E48"/>
    <w:rsid w:val="00EE6A59"/>
    <w:rsid w:val="00EF540D"/>
    <w:rsid w:val="00F05598"/>
    <w:rsid w:val="00F069F5"/>
    <w:rsid w:val="00F07938"/>
    <w:rsid w:val="00F22488"/>
    <w:rsid w:val="00F30321"/>
    <w:rsid w:val="00F34E41"/>
    <w:rsid w:val="00F363E8"/>
    <w:rsid w:val="00F40226"/>
    <w:rsid w:val="00F42AC6"/>
    <w:rsid w:val="00F44386"/>
    <w:rsid w:val="00F4654A"/>
    <w:rsid w:val="00F56CE7"/>
    <w:rsid w:val="00F57B77"/>
    <w:rsid w:val="00F60495"/>
    <w:rsid w:val="00F6098C"/>
    <w:rsid w:val="00F70591"/>
    <w:rsid w:val="00F71ABE"/>
    <w:rsid w:val="00F7484B"/>
    <w:rsid w:val="00F81C84"/>
    <w:rsid w:val="00F85C3E"/>
    <w:rsid w:val="00F94E14"/>
    <w:rsid w:val="00F95B16"/>
    <w:rsid w:val="00FA5497"/>
    <w:rsid w:val="00FB0C3E"/>
    <w:rsid w:val="00FB11C4"/>
    <w:rsid w:val="00FC0097"/>
    <w:rsid w:val="00FC0BF8"/>
    <w:rsid w:val="00FD4A07"/>
    <w:rsid w:val="00FE08C1"/>
    <w:rsid w:val="00FE262F"/>
    <w:rsid w:val="00FF34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martTagType w:namespaceuri="urn:schemas-microsoft-com:office:smarttags" w:name="country-region"/>
  <w:shapeDefaults>
    <o:shapedefaults v:ext="edit" spidmax="143361"/>
    <o:shapelayout v:ext="edit">
      <o:idmap v:ext="edit" data="1"/>
    </o:shapelayout>
  </w:shapeDefaults>
  <w:decimalSymbol w:val=","/>
  <w:listSeparator w:val=";"/>
  <w14:docId w14:val="7541D24E"/>
  <w15:docId w15:val="{A8308762-D4F1-4AFD-8C61-68DF74AA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5D04"/>
    <w:rPr>
      <w:rFonts w:ascii="Arial" w:hAnsi="Arial"/>
      <w:sz w:val="22"/>
      <w:szCs w:val="24"/>
    </w:rPr>
  </w:style>
  <w:style w:type="paragraph" w:styleId="Titre1">
    <w:name w:val="heading 1"/>
    <w:basedOn w:val="Normal"/>
    <w:next w:val="Normal"/>
    <w:qFormat/>
    <w:pPr>
      <w:keepNext/>
      <w:tabs>
        <w:tab w:val="left" w:pos="709"/>
        <w:tab w:val="left" w:pos="1134"/>
        <w:tab w:val="left" w:pos="6946"/>
      </w:tabs>
      <w:outlineLvl w:val="0"/>
    </w:pPr>
    <w:rPr>
      <w:b/>
      <w:bCs/>
      <w:szCs w:val="20"/>
      <w:u w:val="single"/>
    </w:rPr>
  </w:style>
  <w:style w:type="paragraph" w:styleId="Titre2">
    <w:name w:val="heading 2"/>
    <w:basedOn w:val="Normal"/>
    <w:next w:val="Normal"/>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ind w:left="360" w:hanging="360"/>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1134"/>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Cs w:val="20"/>
    </w:rPr>
  </w:style>
  <w:style w:type="paragraph" w:styleId="Titre9">
    <w:name w:val="heading 9"/>
    <w:basedOn w:val="Normal"/>
    <w:next w:val="Normal"/>
    <w:qFormat/>
    <w:pPr>
      <w:keepNext/>
      <w:ind w:left="426" w:hanging="426"/>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sz w:val="20"/>
      <w:szCs w:val="20"/>
    </w:rPr>
  </w:style>
  <w:style w:type="paragraph" w:styleId="Pieddepage">
    <w:name w:val="footer"/>
    <w:basedOn w:val="Normal"/>
    <w:link w:val="PieddepageCar"/>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rPr>
      <w:sz w:val="16"/>
      <w:szCs w:val="16"/>
    </w:rPr>
  </w:style>
  <w:style w:type="paragraph" w:styleId="Commentaire">
    <w:name w:val="annotation text"/>
    <w:basedOn w:val="Normal"/>
    <w:link w:val="CommentaireCar"/>
    <w:rPr>
      <w:sz w:val="20"/>
      <w:szCs w:val="20"/>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semiHidden/>
    <w:pPr>
      <w:ind w:left="240"/>
    </w:pPr>
    <w:rPr>
      <w:smallCaps/>
      <w:sz w:val="20"/>
      <w:szCs w:val="20"/>
    </w:rPr>
  </w:style>
  <w:style w:type="paragraph" w:styleId="TM1">
    <w:name w:val="toc 1"/>
    <w:basedOn w:val="Normal"/>
    <w:next w:val="Normal"/>
    <w:autoRedefine/>
    <w:uiPriority w:val="39"/>
    <w:pPr>
      <w:spacing w:before="120" w:after="120"/>
    </w:pPr>
    <w:rPr>
      <w:b/>
      <w:bCs/>
      <w:caps/>
      <w:sz w:val="20"/>
      <w:szCs w:val="20"/>
    </w:rPr>
  </w:style>
  <w:style w:type="paragraph" w:styleId="TM3">
    <w:name w:val="toc 3"/>
    <w:basedOn w:val="Normal"/>
    <w:next w:val="Normal"/>
    <w:autoRedefine/>
    <w:semiHidden/>
    <w:pPr>
      <w:ind w:left="480"/>
    </w:pPr>
    <w:rPr>
      <w:i/>
      <w:iCs/>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720"/>
    </w:pPr>
    <w:rPr>
      <w:sz w:val="18"/>
      <w:szCs w:val="18"/>
    </w:rPr>
  </w:style>
  <w:style w:type="paragraph" w:styleId="TM5">
    <w:name w:val="toc 5"/>
    <w:basedOn w:val="Normal"/>
    <w:next w:val="Normal"/>
    <w:autoRedefine/>
    <w:semiHidden/>
    <w:pPr>
      <w:ind w:left="960"/>
    </w:pPr>
    <w:rPr>
      <w:sz w:val="18"/>
      <w:szCs w:val="18"/>
    </w:rPr>
  </w:style>
  <w:style w:type="paragraph" w:styleId="TM6">
    <w:name w:val="toc 6"/>
    <w:basedOn w:val="Normal"/>
    <w:next w:val="Normal"/>
    <w:autoRedefine/>
    <w:semiHidden/>
    <w:pPr>
      <w:ind w:left="1200"/>
    </w:pPr>
    <w:rPr>
      <w:sz w:val="18"/>
      <w:szCs w:val="18"/>
    </w:rPr>
  </w:style>
  <w:style w:type="paragraph" w:styleId="TM7">
    <w:name w:val="toc 7"/>
    <w:basedOn w:val="Normal"/>
    <w:next w:val="Normal"/>
    <w:autoRedefine/>
    <w:semiHidden/>
    <w:pPr>
      <w:ind w:left="1440"/>
    </w:pPr>
    <w:rPr>
      <w:sz w:val="18"/>
      <w:szCs w:val="18"/>
    </w:rPr>
  </w:style>
  <w:style w:type="paragraph" w:styleId="TM8">
    <w:name w:val="toc 8"/>
    <w:basedOn w:val="Normal"/>
    <w:next w:val="Normal"/>
    <w:autoRedefine/>
    <w:semiHidden/>
    <w:pPr>
      <w:ind w:left="1680"/>
    </w:pPr>
    <w:rPr>
      <w:sz w:val="18"/>
      <w:szCs w:val="18"/>
    </w:rPr>
  </w:style>
  <w:style w:type="paragraph" w:styleId="TM9">
    <w:name w:val="toc 9"/>
    <w:basedOn w:val="Normal"/>
    <w:next w:val="Normal"/>
    <w:autoRedefine/>
    <w:semiHidden/>
    <w:pPr>
      <w:ind w:left="1920"/>
    </w:pPr>
    <w:rPr>
      <w:sz w:val="18"/>
      <w:szCs w:val="18"/>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customStyle="1" w:styleId="Arial">
    <w:name w:val="Arial"/>
    <w:aliases w:val="11 pt,Non souligné,Centré,Motif : Transparente (Gris - 30..."/>
    <w:basedOn w:val="Titre2"/>
    <w:rsid w:val="00C15D04"/>
    <w:pPr>
      <w:numPr>
        <w:ilvl w:val="1"/>
      </w:numPr>
      <w:shd w:val="clear" w:color="auto" w:fill="B3B3B3"/>
      <w:jc w:val="center"/>
    </w:pPr>
    <w:rPr>
      <w:rFonts w:ascii="Arial" w:hAnsi="Arial" w:cs="Arial"/>
      <w:b w:val="0"/>
      <w:bCs/>
      <w:szCs w:val="22"/>
      <w:u w:val="none"/>
    </w:rPr>
  </w:style>
  <w:style w:type="paragraph" w:customStyle="1" w:styleId="Titre1NormalGras">
    <w:name w:val="Titre 1 + Normal + Gras"/>
    <w:aliases w:val="Soulignement,Avant : 6 pt"/>
    <w:basedOn w:val="Normal"/>
    <w:rsid w:val="00C15D04"/>
    <w:pPr>
      <w:numPr>
        <w:numId w:val="5"/>
      </w:numPr>
      <w:spacing w:before="120"/>
    </w:pPr>
    <w:rPr>
      <w:rFonts w:ascii="Arial Gras" w:hAnsi="Arial Gras"/>
      <w:b/>
      <w:caps/>
      <w:szCs w:val="22"/>
      <w:u w:val="single"/>
    </w:rPr>
  </w:style>
  <w:style w:type="paragraph" w:customStyle="1" w:styleId="StyleTitre1Arial11ptSoulignementpais">
    <w:name w:val="Style Titre 1 + Arial 11 pt Soulignement épais"/>
    <w:basedOn w:val="Titre1"/>
    <w:link w:val="StyleTitre1Arial11ptSoulignementpaisCar"/>
    <w:autoRedefine/>
    <w:rsid w:val="00A02B9F"/>
    <w:pPr>
      <w:ind w:left="432" w:hanging="432"/>
    </w:pPr>
    <w:rPr>
      <w:u w:val="thick"/>
    </w:rPr>
  </w:style>
  <w:style w:type="character" w:customStyle="1" w:styleId="StyleTitre1Arial11ptSoulignementpaisCar">
    <w:name w:val="Style Titre 1 + Arial 11 pt Soulignement épais Car"/>
    <w:link w:val="StyleTitre1Arial11ptSoulignementpais"/>
    <w:rsid w:val="00A02B9F"/>
    <w:rPr>
      <w:rFonts w:ascii="Arial" w:hAnsi="Arial"/>
      <w:b/>
      <w:bCs/>
      <w:sz w:val="22"/>
      <w:u w:val="thick"/>
      <w:lang w:val="fr-FR" w:eastAsia="fr-FR" w:bidi="ar-SA"/>
    </w:rPr>
  </w:style>
  <w:style w:type="paragraph" w:customStyle="1" w:styleId="Corpsdetexte21">
    <w:name w:val="Corps de texte 21"/>
    <w:basedOn w:val="Normal"/>
    <w:rsid w:val="0097565B"/>
    <w:pPr>
      <w:spacing w:before="120"/>
      <w:ind w:left="851"/>
      <w:jc w:val="both"/>
    </w:pPr>
    <w:rPr>
      <w:color w:val="000000"/>
      <w:sz w:val="20"/>
      <w:szCs w:val="20"/>
    </w:rPr>
  </w:style>
  <w:style w:type="character" w:customStyle="1" w:styleId="PieddepageCar">
    <w:name w:val="Pied de page Car"/>
    <w:link w:val="Pieddepage"/>
    <w:rsid w:val="006D5D92"/>
    <w:rPr>
      <w:rFonts w:ascii="Arial" w:hAnsi="Arial"/>
      <w:lang w:val="fr-FR" w:eastAsia="fr-FR" w:bidi="ar-SA"/>
    </w:rPr>
  </w:style>
  <w:style w:type="paragraph" w:styleId="Paragraphedeliste">
    <w:name w:val="List Paragraph"/>
    <w:basedOn w:val="Normal"/>
    <w:uiPriority w:val="34"/>
    <w:qFormat/>
    <w:rsid w:val="00E02870"/>
    <w:pPr>
      <w:spacing w:line="260" w:lineRule="atLeast"/>
      <w:ind w:left="720"/>
      <w:contextualSpacing/>
      <w:jc w:val="both"/>
    </w:pPr>
    <w:rPr>
      <w:sz w:val="20"/>
    </w:rPr>
  </w:style>
  <w:style w:type="character" w:customStyle="1" w:styleId="En-tteCar">
    <w:name w:val="En-tête Car"/>
    <w:link w:val="En-tte"/>
    <w:rsid w:val="00112065"/>
    <w:rPr>
      <w:rFonts w:ascii="Arial" w:hAnsi="Arial"/>
    </w:rPr>
  </w:style>
  <w:style w:type="paragraph" w:styleId="Objetducommentaire">
    <w:name w:val="annotation subject"/>
    <w:basedOn w:val="Commentaire"/>
    <w:next w:val="Commentaire"/>
    <w:link w:val="ObjetducommentaireCar"/>
    <w:semiHidden/>
    <w:unhideWhenUsed/>
    <w:rsid w:val="003D64B4"/>
    <w:rPr>
      <w:b/>
      <w:bCs/>
    </w:rPr>
  </w:style>
  <w:style w:type="character" w:customStyle="1" w:styleId="CommentaireCar">
    <w:name w:val="Commentaire Car"/>
    <w:basedOn w:val="Policepardfaut"/>
    <w:link w:val="Commentaire"/>
    <w:rsid w:val="003D64B4"/>
    <w:rPr>
      <w:rFonts w:ascii="Arial" w:hAnsi="Arial"/>
    </w:rPr>
  </w:style>
  <w:style w:type="character" w:customStyle="1" w:styleId="ObjetducommentaireCar">
    <w:name w:val="Objet du commentaire Car"/>
    <w:basedOn w:val="CommentaireCar"/>
    <w:link w:val="Objetducommentaire"/>
    <w:semiHidden/>
    <w:rsid w:val="003D64B4"/>
    <w:rPr>
      <w:rFonts w:ascii="Arial" w:hAnsi="Arial"/>
      <w:b/>
      <w:bCs/>
    </w:rPr>
  </w:style>
  <w:style w:type="character" w:customStyle="1" w:styleId="CorpsdetexteCar">
    <w:name w:val="Corps de texte Car"/>
    <w:basedOn w:val="Policepardfaut"/>
    <w:link w:val="Corpsdetexte"/>
    <w:rsid w:val="00B57D60"/>
    <w:rPr>
      <w:rFonts w:ascii="Palatino Linotype" w:hAnsi="Palatino Linotype" w:cs="Courier New"/>
      <w:color w:val="000000"/>
      <w:sz w:val="22"/>
      <w:szCs w:val="24"/>
    </w:rPr>
  </w:style>
  <w:style w:type="numbering" w:customStyle="1" w:styleId="Style1">
    <w:name w:val="Style1"/>
    <w:rsid w:val="00490070"/>
    <w:pPr>
      <w:numPr>
        <w:numId w:val="20"/>
      </w:numPr>
    </w:pPr>
  </w:style>
  <w:style w:type="character" w:customStyle="1" w:styleId="apple-converted-space">
    <w:name w:val="apple-converted-space"/>
    <w:rsid w:val="00D9064E"/>
  </w:style>
  <w:style w:type="paragraph" w:customStyle="1" w:styleId="Textedesaisie">
    <w:name w:val="Texte de saisie"/>
    <w:basedOn w:val="Normal"/>
    <w:qFormat/>
    <w:rsid w:val="005918E1"/>
    <w:pPr>
      <w:spacing w:line="300" w:lineRule="atLeast"/>
      <w:jc w:val="both"/>
    </w:pPr>
    <w:rPr>
      <w:rFonts w:asciiTheme="minorHAnsi" w:eastAsiaTheme="minorHAnsi" w:hAnsiTheme="minorHAnsi" w:cstheme="minorBidi"/>
      <w:color w:val="666666"/>
      <w:sz w:val="20"/>
      <w:szCs w:val="22"/>
      <w:lang w:eastAsia="en-US"/>
    </w:rPr>
  </w:style>
  <w:style w:type="character" w:customStyle="1" w:styleId="NotedebasdepageCar">
    <w:name w:val="Note de bas de page Car"/>
    <w:basedOn w:val="Policepardfaut"/>
    <w:link w:val="Notedebasdepage"/>
    <w:semiHidden/>
    <w:rsid w:val="00B656B3"/>
    <w:rPr>
      <w:rFonts w:ascii="Arial" w:hAnsi="Arial"/>
    </w:rPr>
  </w:style>
  <w:style w:type="table" w:styleId="Grilledutableau">
    <w:name w:val="Table Grid"/>
    <w:basedOn w:val="TableauNormal"/>
    <w:rsid w:val="00B656B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B656B3"/>
    <w:rPr>
      <w:b/>
      <w:bCs/>
    </w:rPr>
  </w:style>
  <w:style w:type="character" w:customStyle="1" w:styleId="AucunA">
    <w:name w:val="Aucun A"/>
    <w:rsid w:val="000834EF"/>
  </w:style>
  <w:style w:type="character" w:styleId="Mentionnonrsolue">
    <w:name w:val="Unresolved Mention"/>
    <w:basedOn w:val="Policepardfaut"/>
    <w:uiPriority w:val="99"/>
    <w:semiHidden/>
    <w:unhideWhenUsed/>
    <w:rsid w:val="00B67E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907">
      <w:bodyDiv w:val="1"/>
      <w:marLeft w:val="0"/>
      <w:marRight w:val="0"/>
      <w:marTop w:val="0"/>
      <w:marBottom w:val="0"/>
      <w:divBdr>
        <w:top w:val="none" w:sz="0" w:space="0" w:color="auto"/>
        <w:left w:val="none" w:sz="0" w:space="0" w:color="auto"/>
        <w:bottom w:val="none" w:sz="0" w:space="0" w:color="auto"/>
        <w:right w:val="none" w:sz="0" w:space="0" w:color="auto"/>
      </w:divBdr>
    </w:div>
    <w:div w:id="69541473">
      <w:bodyDiv w:val="1"/>
      <w:marLeft w:val="0"/>
      <w:marRight w:val="0"/>
      <w:marTop w:val="0"/>
      <w:marBottom w:val="0"/>
      <w:divBdr>
        <w:top w:val="none" w:sz="0" w:space="0" w:color="auto"/>
        <w:left w:val="none" w:sz="0" w:space="0" w:color="auto"/>
        <w:bottom w:val="none" w:sz="0" w:space="0" w:color="auto"/>
        <w:right w:val="none" w:sz="0" w:space="0" w:color="auto"/>
      </w:divBdr>
    </w:div>
    <w:div w:id="135996392">
      <w:bodyDiv w:val="1"/>
      <w:marLeft w:val="0"/>
      <w:marRight w:val="0"/>
      <w:marTop w:val="0"/>
      <w:marBottom w:val="0"/>
      <w:divBdr>
        <w:top w:val="none" w:sz="0" w:space="0" w:color="auto"/>
        <w:left w:val="none" w:sz="0" w:space="0" w:color="auto"/>
        <w:bottom w:val="none" w:sz="0" w:space="0" w:color="auto"/>
        <w:right w:val="none" w:sz="0" w:space="0" w:color="auto"/>
      </w:divBdr>
    </w:div>
    <w:div w:id="207960730">
      <w:bodyDiv w:val="1"/>
      <w:marLeft w:val="0"/>
      <w:marRight w:val="0"/>
      <w:marTop w:val="0"/>
      <w:marBottom w:val="0"/>
      <w:divBdr>
        <w:top w:val="none" w:sz="0" w:space="0" w:color="auto"/>
        <w:left w:val="none" w:sz="0" w:space="0" w:color="auto"/>
        <w:bottom w:val="none" w:sz="0" w:space="0" w:color="auto"/>
        <w:right w:val="none" w:sz="0" w:space="0" w:color="auto"/>
      </w:divBdr>
    </w:div>
    <w:div w:id="225727087">
      <w:bodyDiv w:val="1"/>
      <w:marLeft w:val="0"/>
      <w:marRight w:val="0"/>
      <w:marTop w:val="0"/>
      <w:marBottom w:val="0"/>
      <w:divBdr>
        <w:top w:val="none" w:sz="0" w:space="0" w:color="auto"/>
        <w:left w:val="none" w:sz="0" w:space="0" w:color="auto"/>
        <w:bottom w:val="none" w:sz="0" w:space="0" w:color="auto"/>
        <w:right w:val="none" w:sz="0" w:space="0" w:color="auto"/>
      </w:divBdr>
    </w:div>
    <w:div w:id="359085486">
      <w:bodyDiv w:val="1"/>
      <w:marLeft w:val="0"/>
      <w:marRight w:val="0"/>
      <w:marTop w:val="0"/>
      <w:marBottom w:val="0"/>
      <w:divBdr>
        <w:top w:val="none" w:sz="0" w:space="0" w:color="auto"/>
        <w:left w:val="none" w:sz="0" w:space="0" w:color="auto"/>
        <w:bottom w:val="none" w:sz="0" w:space="0" w:color="auto"/>
        <w:right w:val="none" w:sz="0" w:space="0" w:color="auto"/>
      </w:divBdr>
    </w:div>
    <w:div w:id="418522933">
      <w:bodyDiv w:val="1"/>
      <w:marLeft w:val="0"/>
      <w:marRight w:val="0"/>
      <w:marTop w:val="0"/>
      <w:marBottom w:val="0"/>
      <w:divBdr>
        <w:top w:val="none" w:sz="0" w:space="0" w:color="auto"/>
        <w:left w:val="none" w:sz="0" w:space="0" w:color="auto"/>
        <w:bottom w:val="none" w:sz="0" w:space="0" w:color="auto"/>
        <w:right w:val="none" w:sz="0" w:space="0" w:color="auto"/>
      </w:divBdr>
    </w:div>
    <w:div w:id="645621697">
      <w:bodyDiv w:val="1"/>
      <w:marLeft w:val="0"/>
      <w:marRight w:val="0"/>
      <w:marTop w:val="0"/>
      <w:marBottom w:val="0"/>
      <w:divBdr>
        <w:top w:val="none" w:sz="0" w:space="0" w:color="auto"/>
        <w:left w:val="none" w:sz="0" w:space="0" w:color="auto"/>
        <w:bottom w:val="none" w:sz="0" w:space="0" w:color="auto"/>
        <w:right w:val="none" w:sz="0" w:space="0" w:color="auto"/>
      </w:divBdr>
    </w:div>
    <w:div w:id="657149754">
      <w:bodyDiv w:val="1"/>
      <w:marLeft w:val="0"/>
      <w:marRight w:val="0"/>
      <w:marTop w:val="0"/>
      <w:marBottom w:val="0"/>
      <w:divBdr>
        <w:top w:val="none" w:sz="0" w:space="0" w:color="auto"/>
        <w:left w:val="none" w:sz="0" w:space="0" w:color="auto"/>
        <w:bottom w:val="none" w:sz="0" w:space="0" w:color="auto"/>
        <w:right w:val="none" w:sz="0" w:space="0" w:color="auto"/>
      </w:divBdr>
    </w:div>
    <w:div w:id="667290960">
      <w:bodyDiv w:val="1"/>
      <w:marLeft w:val="0"/>
      <w:marRight w:val="0"/>
      <w:marTop w:val="0"/>
      <w:marBottom w:val="0"/>
      <w:divBdr>
        <w:top w:val="none" w:sz="0" w:space="0" w:color="auto"/>
        <w:left w:val="none" w:sz="0" w:space="0" w:color="auto"/>
        <w:bottom w:val="none" w:sz="0" w:space="0" w:color="auto"/>
        <w:right w:val="none" w:sz="0" w:space="0" w:color="auto"/>
      </w:divBdr>
    </w:div>
    <w:div w:id="850493437">
      <w:bodyDiv w:val="1"/>
      <w:marLeft w:val="0"/>
      <w:marRight w:val="0"/>
      <w:marTop w:val="0"/>
      <w:marBottom w:val="0"/>
      <w:divBdr>
        <w:top w:val="none" w:sz="0" w:space="0" w:color="auto"/>
        <w:left w:val="none" w:sz="0" w:space="0" w:color="auto"/>
        <w:bottom w:val="none" w:sz="0" w:space="0" w:color="auto"/>
        <w:right w:val="none" w:sz="0" w:space="0" w:color="auto"/>
      </w:divBdr>
    </w:div>
    <w:div w:id="881863465">
      <w:bodyDiv w:val="1"/>
      <w:marLeft w:val="0"/>
      <w:marRight w:val="0"/>
      <w:marTop w:val="0"/>
      <w:marBottom w:val="0"/>
      <w:divBdr>
        <w:top w:val="none" w:sz="0" w:space="0" w:color="auto"/>
        <w:left w:val="none" w:sz="0" w:space="0" w:color="auto"/>
        <w:bottom w:val="none" w:sz="0" w:space="0" w:color="auto"/>
        <w:right w:val="none" w:sz="0" w:space="0" w:color="auto"/>
      </w:divBdr>
    </w:div>
    <w:div w:id="942305751">
      <w:bodyDiv w:val="1"/>
      <w:marLeft w:val="0"/>
      <w:marRight w:val="0"/>
      <w:marTop w:val="0"/>
      <w:marBottom w:val="0"/>
      <w:divBdr>
        <w:top w:val="none" w:sz="0" w:space="0" w:color="auto"/>
        <w:left w:val="none" w:sz="0" w:space="0" w:color="auto"/>
        <w:bottom w:val="none" w:sz="0" w:space="0" w:color="auto"/>
        <w:right w:val="none" w:sz="0" w:space="0" w:color="auto"/>
      </w:divBdr>
    </w:div>
    <w:div w:id="976178727">
      <w:bodyDiv w:val="1"/>
      <w:marLeft w:val="0"/>
      <w:marRight w:val="0"/>
      <w:marTop w:val="0"/>
      <w:marBottom w:val="0"/>
      <w:divBdr>
        <w:top w:val="none" w:sz="0" w:space="0" w:color="auto"/>
        <w:left w:val="none" w:sz="0" w:space="0" w:color="auto"/>
        <w:bottom w:val="none" w:sz="0" w:space="0" w:color="auto"/>
        <w:right w:val="none" w:sz="0" w:space="0" w:color="auto"/>
      </w:divBdr>
    </w:div>
    <w:div w:id="1128549912">
      <w:bodyDiv w:val="1"/>
      <w:marLeft w:val="0"/>
      <w:marRight w:val="0"/>
      <w:marTop w:val="0"/>
      <w:marBottom w:val="0"/>
      <w:divBdr>
        <w:top w:val="none" w:sz="0" w:space="0" w:color="auto"/>
        <w:left w:val="none" w:sz="0" w:space="0" w:color="auto"/>
        <w:bottom w:val="none" w:sz="0" w:space="0" w:color="auto"/>
        <w:right w:val="none" w:sz="0" w:space="0" w:color="auto"/>
      </w:divBdr>
    </w:div>
    <w:div w:id="1129392782">
      <w:bodyDiv w:val="1"/>
      <w:marLeft w:val="0"/>
      <w:marRight w:val="0"/>
      <w:marTop w:val="0"/>
      <w:marBottom w:val="0"/>
      <w:divBdr>
        <w:top w:val="none" w:sz="0" w:space="0" w:color="auto"/>
        <w:left w:val="none" w:sz="0" w:space="0" w:color="auto"/>
        <w:bottom w:val="none" w:sz="0" w:space="0" w:color="auto"/>
        <w:right w:val="none" w:sz="0" w:space="0" w:color="auto"/>
      </w:divBdr>
    </w:div>
    <w:div w:id="1228299841">
      <w:bodyDiv w:val="1"/>
      <w:marLeft w:val="0"/>
      <w:marRight w:val="0"/>
      <w:marTop w:val="0"/>
      <w:marBottom w:val="0"/>
      <w:divBdr>
        <w:top w:val="none" w:sz="0" w:space="0" w:color="auto"/>
        <w:left w:val="none" w:sz="0" w:space="0" w:color="auto"/>
        <w:bottom w:val="none" w:sz="0" w:space="0" w:color="auto"/>
        <w:right w:val="none" w:sz="0" w:space="0" w:color="auto"/>
      </w:divBdr>
    </w:div>
    <w:div w:id="1276793589">
      <w:bodyDiv w:val="1"/>
      <w:marLeft w:val="0"/>
      <w:marRight w:val="0"/>
      <w:marTop w:val="0"/>
      <w:marBottom w:val="0"/>
      <w:divBdr>
        <w:top w:val="none" w:sz="0" w:space="0" w:color="auto"/>
        <w:left w:val="none" w:sz="0" w:space="0" w:color="auto"/>
        <w:bottom w:val="none" w:sz="0" w:space="0" w:color="auto"/>
        <w:right w:val="none" w:sz="0" w:space="0" w:color="auto"/>
      </w:divBdr>
    </w:div>
    <w:div w:id="1290555861">
      <w:bodyDiv w:val="1"/>
      <w:marLeft w:val="0"/>
      <w:marRight w:val="0"/>
      <w:marTop w:val="0"/>
      <w:marBottom w:val="0"/>
      <w:divBdr>
        <w:top w:val="none" w:sz="0" w:space="0" w:color="auto"/>
        <w:left w:val="none" w:sz="0" w:space="0" w:color="auto"/>
        <w:bottom w:val="none" w:sz="0" w:space="0" w:color="auto"/>
        <w:right w:val="none" w:sz="0" w:space="0" w:color="auto"/>
      </w:divBdr>
    </w:div>
    <w:div w:id="1485270883">
      <w:bodyDiv w:val="1"/>
      <w:marLeft w:val="0"/>
      <w:marRight w:val="0"/>
      <w:marTop w:val="0"/>
      <w:marBottom w:val="0"/>
      <w:divBdr>
        <w:top w:val="none" w:sz="0" w:space="0" w:color="auto"/>
        <w:left w:val="none" w:sz="0" w:space="0" w:color="auto"/>
        <w:bottom w:val="none" w:sz="0" w:space="0" w:color="auto"/>
        <w:right w:val="none" w:sz="0" w:space="0" w:color="auto"/>
      </w:divBdr>
    </w:div>
    <w:div w:id="1647932820">
      <w:bodyDiv w:val="1"/>
      <w:marLeft w:val="0"/>
      <w:marRight w:val="0"/>
      <w:marTop w:val="0"/>
      <w:marBottom w:val="0"/>
      <w:divBdr>
        <w:top w:val="none" w:sz="0" w:space="0" w:color="auto"/>
        <w:left w:val="none" w:sz="0" w:space="0" w:color="auto"/>
        <w:bottom w:val="none" w:sz="0" w:space="0" w:color="auto"/>
        <w:right w:val="none" w:sz="0" w:space="0" w:color="auto"/>
      </w:divBdr>
    </w:div>
    <w:div w:id="1757745020">
      <w:bodyDiv w:val="1"/>
      <w:marLeft w:val="0"/>
      <w:marRight w:val="0"/>
      <w:marTop w:val="0"/>
      <w:marBottom w:val="0"/>
      <w:divBdr>
        <w:top w:val="none" w:sz="0" w:space="0" w:color="auto"/>
        <w:left w:val="none" w:sz="0" w:space="0" w:color="auto"/>
        <w:bottom w:val="none" w:sz="0" w:space="0" w:color="auto"/>
        <w:right w:val="none" w:sz="0" w:space="0" w:color="auto"/>
      </w:divBdr>
    </w:div>
    <w:div w:id="1838184514">
      <w:bodyDiv w:val="1"/>
      <w:marLeft w:val="0"/>
      <w:marRight w:val="0"/>
      <w:marTop w:val="0"/>
      <w:marBottom w:val="0"/>
      <w:divBdr>
        <w:top w:val="none" w:sz="0" w:space="0" w:color="auto"/>
        <w:left w:val="none" w:sz="0" w:space="0" w:color="auto"/>
        <w:bottom w:val="none" w:sz="0" w:space="0" w:color="auto"/>
        <w:right w:val="none" w:sz="0" w:space="0" w:color="auto"/>
      </w:divBdr>
    </w:div>
    <w:div w:id="1856530188">
      <w:bodyDiv w:val="1"/>
      <w:marLeft w:val="0"/>
      <w:marRight w:val="0"/>
      <w:marTop w:val="0"/>
      <w:marBottom w:val="0"/>
      <w:divBdr>
        <w:top w:val="none" w:sz="0" w:space="0" w:color="auto"/>
        <w:left w:val="none" w:sz="0" w:space="0" w:color="auto"/>
        <w:bottom w:val="none" w:sz="0" w:space="0" w:color="auto"/>
        <w:right w:val="none" w:sz="0" w:space="0" w:color="auto"/>
      </w:divBdr>
    </w:div>
    <w:div w:id="2019841142">
      <w:bodyDiv w:val="1"/>
      <w:marLeft w:val="0"/>
      <w:marRight w:val="0"/>
      <w:marTop w:val="0"/>
      <w:marBottom w:val="0"/>
      <w:divBdr>
        <w:top w:val="none" w:sz="0" w:space="0" w:color="auto"/>
        <w:left w:val="none" w:sz="0" w:space="0" w:color="auto"/>
        <w:bottom w:val="none" w:sz="0" w:space="0" w:color="auto"/>
        <w:right w:val="none" w:sz="0" w:space="0" w:color="auto"/>
      </w:divBdr>
    </w:div>
    <w:div w:id="211609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RELANCES@cea.fr" TargetMode="External"/><Relationship Id="rId18" Type="http://schemas.openxmlformats.org/officeDocument/2006/relationships/footer" Target="footer1.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hyperlink" Target="https://chorus-pro.gouv.fr" TargetMode="External"/><Relationship Id="rId25" Type="http://schemas.microsoft.com/office/2016/09/relationships/commentsIds" Target="commentsIds.xml"/><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maryline.guignard@grenoblealpesmetropole.fr" TargetMode="External"/><Relationship Id="rId20" Type="http://schemas.openxmlformats.org/officeDocument/2006/relationships/footer" Target="footer2.xml"/><Relationship Id="rId29" Type="http://schemas.openxmlformats.org/officeDocument/2006/relationships/hyperlink" Target="http://ti38.fr/les-structur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ven.yhuel@cea.fr" TargetMode="External"/><Relationship Id="rId24" Type="http://schemas.microsoft.com/office/2011/relationships/commentsExtended" Target="commentsExtended.xml"/><Relationship Id="rId32" Type="http://schemas.openxmlformats.org/officeDocument/2006/relationships/hyperlink" Target="https://services.demarches.lametro.fr/administration/contacter-le-delegue-a-la-protection-des-donnees/" TargetMode="External"/><Relationship Id="rId5" Type="http://schemas.openxmlformats.org/officeDocument/2006/relationships/webSettings" Target="webSettings.xml"/><Relationship Id="rId15" Type="http://schemas.openxmlformats.org/officeDocument/2006/relationships/hyperlink" Target="mailto:echirolles@alpes-controles.fr" TargetMode="External"/><Relationship Id="rId23" Type="http://schemas.openxmlformats.org/officeDocument/2006/relationships/comments" Target="comments.xml"/><Relationship Id="rId28" Type="http://schemas.openxmlformats.org/officeDocument/2006/relationships/hyperlink" Target="https://emploi.grenoblealpesmetropole.fr/%20iste-des-partenaires-du-recrutement-du-dispositif-clause-emploi.pdf" TargetMode="External"/><Relationship Id="rId36" Type="http://schemas.openxmlformats.org/officeDocument/2006/relationships/theme" Target="theme/theme1.xml"/><Relationship Id="rId10" Type="http://schemas.openxmlformats.org/officeDocument/2006/relationships/hyperlink" Target="mailto:enzo.scheiwe@cea.fr" TargetMode="External"/><Relationship Id="rId19" Type="http://schemas.openxmlformats.org/officeDocument/2006/relationships/header" Target="header1.xml"/><Relationship Id="rId31" Type="http://schemas.openxmlformats.org/officeDocument/2006/relationships/hyperlink" Target="mailto:clause.emploi@grenoblealpesmetropole.fr" TargetMode="External"/><Relationship Id="rId4" Type="http://schemas.openxmlformats.org/officeDocument/2006/relationships/settings" Target="settings.xml"/><Relationship Id="rId9" Type="http://schemas.openxmlformats.org/officeDocument/2006/relationships/hyperlink" Target="mailto:djamel.sala@cea.fr" TargetMode="External"/><Relationship Id="rId14" Type="http://schemas.openxmlformats.org/officeDocument/2006/relationships/hyperlink" Target="mailto:maxime.boissy@ac2i.pro" TargetMode="External"/><Relationship Id="rId22" Type="http://schemas.openxmlformats.org/officeDocument/2006/relationships/footer" Target="footer3.xml"/><Relationship Id="rId27" Type="http://schemas.openxmlformats.org/officeDocument/2006/relationships/hyperlink" Target="mailto:maryline.guignard@grenoblealpesmetropole.fr" TargetMode="External"/><Relationship Id="rId30" Type="http://schemas.openxmlformats.org/officeDocument/2006/relationships/hyperlink" Target="https://lemarche.inclusion.beta.gouv.fr/" TargetMode="External"/><Relationship Id="rId35" Type="http://schemas.microsoft.com/office/2011/relationships/people" Target="people.xml"/><Relationship Id="rId8" Type="http://schemas.openxmlformats.org/officeDocument/2006/relationships/hyperlink" Target="mailto:stephane.collemare@cea.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DD74E-F4CF-4686-995C-FDE012254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23</Pages>
  <Words>9386</Words>
  <Characters>53517</Characters>
  <Application>Microsoft Office Word</Application>
  <DocSecurity>0</DocSecurity>
  <Lines>445</Lines>
  <Paragraphs>125</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62778</CharactersWithSpaces>
  <SharedDoc>false</SharedDoc>
  <HLinks>
    <vt:vector size="138" baseType="variant">
      <vt:variant>
        <vt:i4>5701708</vt:i4>
      </vt:variant>
      <vt:variant>
        <vt:i4>165</vt:i4>
      </vt:variant>
      <vt:variant>
        <vt:i4>0</vt:i4>
      </vt:variant>
      <vt:variant>
        <vt:i4>5</vt:i4>
      </vt:variant>
      <vt:variant>
        <vt:lpwstr>http://www.risquesprofessionnels.ameli.fr/statistiques-et-analyse/sinistralite-atmp.html</vt:lpwstr>
      </vt:variant>
      <vt:variant>
        <vt:lpwstr/>
      </vt:variant>
      <vt:variant>
        <vt:i4>1310770</vt:i4>
      </vt:variant>
      <vt:variant>
        <vt:i4>128</vt:i4>
      </vt:variant>
      <vt:variant>
        <vt:i4>0</vt:i4>
      </vt:variant>
      <vt:variant>
        <vt:i4>5</vt:i4>
      </vt:variant>
      <vt:variant>
        <vt:lpwstr/>
      </vt:variant>
      <vt:variant>
        <vt:lpwstr>_Toc347222477</vt:lpwstr>
      </vt:variant>
      <vt:variant>
        <vt:i4>1310770</vt:i4>
      </vt:variant>
      <vt:variant>
        <vt:i4>122</vt:i4>
      </vt:variant>
      <vt:variant>
        <vt:i4>0</vt:i4>
      </vt:variant>
      <vt:variant>
        <vt:i4>5</vt:i4>
      </vt:variant>
      <vt:variant>
        <vt:lpwstr/>
      </vt:variant>
      <vt:variant>
        <vt:lpwstr>_Toc347222476</vt:lpwstr>
      </vt:variant>
      <vt:variant>
        <vt:i4>1310770</vt:i4>
      </vt:variant>
      <vt:variant>
        <vt:i4>116</vt:i4>
      </vt:variant>
      <vt:variant>
        <vt:i4>0</vt:i4>
      </vt:variant>
      <vt:variant>
        <vt:i4>5</vt:i4>
      </vt:variant>
      <vt:variant>
        <vt:lpwstr/>
      </vt:variant>
      <vt:variant>
        <vt:lpwstr>_Toc347222475</vt:lpwstr>
      </vt:variant>
      <vt:variant>
        <vt:i4>1310770</vt:i4>
      </vt:variant>
      <vt:variant>
        <vt:i4>110</vt:i4>
      </vt:variant>
      <vt:variant>
        <vt:i4>0</vt:i4>
      </vt:variant>
      <vt:variant>
        <vt:i4>5</vt:i4>
      </vt:variant>
      <vt:variant>
        <vt:lpwstr/>
      </vt:variant>
      <vt:variant>
        <vt:lpwstr>_Toc347222474</vt:lpwstr>
      </vt:variant>
      <vt:variant>
        <vt:i4>1310770</vt:i4>
      </vt:variant>
      <vt:variant>
        <vt:i4>104</vt:i4>
      </vt:variant>
      <vt:variant>
        <vt:i4>0</vt:i4>
      </vt:variant>
      <vt:variant>
        <vt:i4>5</vt:i4>
      </vt:variant>
      <vt:variant>
        <vt:lpwstr/>
      </vt:variant>
      <vt:variant>
        <vt:lpwstr>_Toc347222473</vt:lpwstr>
      </vt:variant>
      <vt:variant>
        <vt:i4>1310770</vt:i4>
      </vt:variant>
      <vt:variant>
        <vt:i4>98</vt:i4>
      </vt:variant>
      <vt:variant>
        <vt:i4>0</vt:i4>
      </vt:variant>
      <vt:variant>
        <vt:i4>5</vt:i4>
      </vt:variant>
      <vt:variant>
        <vt:lpwstr/>
      </vt:variant>
      <vt:variant>
        <vt:lpwstr>_Toc347222472</vt:lpwstr>
      </vt:variant>
      <vt:variant>
        <vt:i4>1310770</vt:i4>
      </vt:variant>
      <vt:variant>
        <vt:i4>92</vt:i4>
      </vt:variant>
      <vt:variant>
        <vt:i4>0</vt:i4>
      </vt:variant>
      <vt:variant>
        <vt:i4>5</vt:i4>
      </vt:variant>
      <vt:variant>
        <vt:lpwstr/>
      </vt:variant>
      <vt:variant>
        <vt:lpwstr>_Toc347222471</vt:lpwstr>
      </vt:variant>
      <vt:variant>
        <vt:i4>1310770</vt:i4>
      </vt:variant>
      <vt:variant>
        <vt:i4>86</vt:i4>
      </vt:variant>
      <vt:variant>
        <vt:i4>0</vt:i4>
      </vt:variant>
      <vt:variant>
        <vt:i4>5</vt:i4>
      </vt:variant>
      <vt:variant>
        <vt:lpwstr/>
      </vt:variant>
      <vt:variant>
        <vt:lpwstr>_Toc347222470</vt:lpwstr>
      </vt:variant>
      <vt:variant>
        <vt:i4>1376306</vt:i4>
      </vt:variant>
      <vt:variant>
        <vt:i4>80</vt:i4>
      </vt:variant>
      <vt:variant>
        <vt:i4>0</vt:i4>
      </vt:variant>
      <vt:variant>
        <vt:i4>5</vt:i4>
      </vt:variant>
      <vt:variant>
        <vt:lpwstr/>
      </vt:variant>
      <vt:variant>
        <vt:lpwstr>_Toc347222469</vt:lpwstr>
      </vt:variant>
      <vt:variant>
        <vt:i4>1376306</vt:i4>
      </vt:variant>
      <vt:variant>
        <vt:i4>74</vt:i4>
      </vt:variant>
      <vt:variant>
        <vt:i4>0</vt:i4>
      </vt:variant>
      <vt:variant>
        <vt:i4>5</vt:i4>
      </vt:variant>
      <vt:variant>
        <vt:lpwstr/>
      </vt:variant>
      <vt:variant>
        <vt:lpwstr>_Toc347222468</vt:lpwstr>
      </vt:variant>
      <vt:variant>
        <vt:i4>1376306</vt:i4>
      </vt:variant>
      <vt:variant>
        <vt:i4>68</vt:i4>
      </vt:variant>
      <vt:variant>
        <vt:i4>0</vt:i4>
      </vt:variant>
      <vt:variant>
        <vt:i4>5</vt:i4>
      </vt:variant>
      <vt:variant>
        <vt:lpwstr/>
      </vt:variant>
      <vt:variant>
        <vt:lpwstr>_Toc347222467</vt:lpwstr>
      </vt:variant>
      <vt:variant>
        <vt:i4>1376306</vt:i4>
      </vt:variant>
      <vt:variant>
        <vt:i4>62</vt:i4>
      </vt:variant>
      <vt:variant>
        <vt:i4>0</vt:i4>
      </vt:variant>
      <vt:variant>
        <vt:i4>5</vt:i4>
      </vt:variant>
      <vt:variant>
        <vt:lpwstr/>
      </vt:variant>
      <vt:variant>
        <vt:lpwstr>_Toc347222466</vt:lpwstr>
      </vt:variant>
      <vt:variant>
        <vt:i4>1376306</vt:i4>
      </vt:variant>
      <vt:variant>
        <vt:i4>56</vt:i4>
      </vt:variant>
      <vt:variant>
        <vt:i4>0</vt:i4>
      </vt:variant>
      <vt:variant>
        <vt:i4>5</vt:i4>
      </vt:variant>
      <vt:variant>
        <vt:lpwstr/>
      </vt:variant>
      <vt:variant>
        <vt:lpwstr>_Toc347222465</vt:lpwstr>
      </vt:variant>
      <vt:variant>
        <vt:i4>1376306</vt:i4>
      </vt:variant>
      <vt:variant>
        <vt:i4>50</vt:i4>
      </vt:variant>
      <vt:variant>
        <vt:i4>0</vt:i4>
      </vt:variant>
      <vt:variant>
        <vt:i4>5</vt:i4>
      </vt:variant>
      <vt:variant>
        <vt:lpwstr/>
      </vt:variant>
      <vt:variant>
        <vt:lpwstr>_Toc347222464</vt:lpwstr>
      </vt:variant>
      <vt:variant>
        <vt:i4>1376306</vt:i4>
      </vt:variant>
      <vt:variant>
        <vt:i4>44</vt:i4>
      </vt:variant>
      <vt:variant>
        <vt:i4>0</vt:i4>
      </vt:variant>
      <vt:variant>
        <vt:i4>5</vt:i4>
      </vt:variant>
      <vt:variant>
        <vt:lpwstr/>
      </vt:variant>
      <vt:variant>
        <vt:lpwstr>_Toc347222463</vt:lpwstr>
      </vt:variant>
      <vt:variant>
        <vt:i4>1376306</vt:i4>
      </vt:variant>
      <vt:variant>
        <vt:i4>38</vt:i4>
      </vt:variant>
      <vt:variant>
        <vt:i4>0</vt:i4>
      </vt:variant>
      <vt:variant>
        <vt:i4>5</vt:i4>
      </vt:variant>
      <vt:variant>
        <vt:lpwstr/>
      </vt:variant>
      <vt:variant>
        <vt:lpwstr>_Toc347222462</vt:lpwstr>
      </vt:variant>
      <vt:variant>
        <vt:i4>1376306</vt:i4>
      </vt:variant>
      <vt:variant>
        <vt:i4>32</vt:i4>
      </vt:variant>
      <vt:variant>
        <vt:i4>0</vt:i4>
      </vt:variant>
      <vt:variant>
        <vt:i4>5</vt:i4>
      </vt:variant>
      <vt:variant>
        <vt:lpwstr/>
      </vt:variant>
      <vt:variant>
        <vt:lpwstr>_Toc347222461</vt:lpwstr>
      </vt:variant>
      <vt:variant>
        <vt:i4>1376306</vt:i4>
      </vt:variant>
      <vt:variant>
        <vt:i4>26</vt:i4>
      </vt:variant>
      <vt:variant>
        <vt:i4>0</vt:i4>
      </vt:variant>
      <vt:variant>
        <vt:i4>5</vt:i4>
      </vt:variant>
      <vt:variant>
        <vt:lpwstr/>
      </vt:variant>
      <vt:variant>
        <vt:lpwstr>_Toc347222460</vt:lpwstr>
      </vt:variant>
      <vt:variant>
        <vt:i4>1441842</vt:i4>
      </vt:variant>
      <vt:variant>
        <vt:i4>20</vt:i4>
      </vt:variant>
      <vt:variant>
        <vt:i4>0</vt:i4>
      </vt:variant>
      <vt:variant>
        <vt:i4>5</vt:i4>
      </vt:variant>
      <vt:variant>
        <vt:lpwstr/>
      </vt:variant>
      <vt:variant>
        <vt:lpwstr>_Toc347222459</vt:lpwstr>
      </vt:variant>
      <vt:variant>
        <vt:i4>1441842</vt:i4>
      </vt:variant>
      <vt:variant>
        <vt:i4>14</vt:i4>
      </vt:variant>
      <vt:variant>
        <vt:i4>0</vt:i4>
      </vt:variant>
      <vt:variant>
        <vt:i4>5</vt:i4>
      </vt:variant>
      <vt:variant>
        <vt:lpwstr/>
      </vt:variant>
      <vt:variant>
        <vt:lpwstr>_Toc347222458</vt:lpwstr>
      </vt:variant>
      <vt:variant>
        <vt:i4>1441842</vt:i4>
      </vt:variant>
      <vt:variant>
        <vt:i4>8</vt:i4>
      </vt:variant>
      <vt:variant>
        <vt:i4>0</vt:i4>
      </vt:variant>
      <vt:variant>
        <vt:i4>5</vt:i4>
      </vt:variant>
      <vt:variant>
        <vt:lpwstr/>
      </vt:variant>
      <vt:variant>
        <vt:lpwstr>_Toc347222457</vt:lpwstr>
      </vt:variant>
      <vt:variant>
        <vt:i4>1441842</vt:i4>
      </vt:variant>
      <vt:variant>
        <vt:i4>2</vt:i4>
      </vt:variant>
      <vt:variant>
        <vt:i4>0</vt:i4>
      </vt:variant>
      <vt:variant>
        <vt:i4>5</vt:i4>
      </vt:variant>
      <vt:variant>
        <vt:lpwstr/>
      </vt:variant>
      <vt:variant>
        <vt:lpwstr>_Toc347222456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SCHEIWE Enzo</cp:lastModifiedBy>
  <cp:revision>16</cp:revision>
  <cp:lastPrinted>2009-03-17T08:13:00Z</cp:lastPrinted>
  <dcterms:created xsi:type="dcterms:W3CDTF">2025-06-11T07:37:00Z</dcterms:created>
  <dcterms:modified xsi:type="dcterms:W3CDTF">2025-06-20T08:50:00Z</dcterms:modified>
</cp:coreProperties>
</file>